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06CD2F" w14:textId="15F5B5F4" w:rsidR="0083094C" w:rsidRPr="004D23DF" w:rsidRDefault="0083094C" w:rsidP="0083094C">
      <w:pPr>
        <w:autoSpaceDE w:val="0"/>
        <w:autoSpaceDN w:val="0"/>
        <w:adjustRightInd w:val="0"/>
        <w:spacing w:after="60"/>
        <w:jc w:val="right"/>
        <w:rPr>
          <w:rFonts w:ascii="Times New Roman" w:hAnsi="Times New Roman"/>
          <w:bCs/>
          <w:i/>
          <w:sz w:val="20"/>
          <w:szCs w:val="20"/>
          <w:lang w:val="sk-SK"/>
        </w:rPr>
      </w:pPr>
      <w:bookmarkStart w:id="0" w:name="p22-2-a"/>
      <w:bookmarkStart w:id="1" w:name="p23-5"/>
      <w:bookmarkStart w:id="2" w:name="p23-6"/>
      <w:bookmarkStart w:id="3" w:name="p24"/>
      <w:bookmarkStart w:id="4" w:name="_Toc317864917"/>
      <w:bookmarkStart w:id="5" w:name="_Toc317865129"/>
      <w:bookmarkStart w:id="6" w:name="_Toc317865282"/>
      <w:bookmarkStart w:id="7" w:name="_Toc317865425"/>
      <w:bookmarkStart w:id="8" w:name="_Toc317865564"/>
      <w:bookmarkStart w:id="9" w:name="_Toc317865690"/>
      <w:bookmarkStart w:id="10" w:name="_Toc317866059"/>
      <w:bookmarkStart w:id="11" w:name="_Toc317866204"/>
      <w:bookmarkStart w:id="12" w:name="_Toc317866306"/>
      <w:bookmarkStart w:id="13" w:name="_Toc317866471"/>
      <w:bookmarkStart w:id="14" w:name="_Toc317866573"/>
      <w:bookmarkStart w:id="15" w:name="_Toc317866790"/>
      <w:bookmarkStart w:id="16" w:name="_Toc329084087"/>
      <w:bookmarkStart w:id="17" w:name="_Toc317864918"/>
      <w:bookmarkStart w:id="18" w:name="_Toc317865130"/>
      <w:bookmarkStart w:id="19" w:name="_Toc317865283"/>
      <w:bookmarkStart w:id="20" w:name="_Toc317865426"/>
      <w:bookmarkStart w:id="21" w:name="_Toc317865565"/>
      <w:bookmarkStart w:id="22" w:name="_Toc317865691"/>
      <w:bookmarkStart w:id="23" w:name="_Toc317866060"/>
      <w:bookmarkStart w:id="24" w:name="_Toc317866205"/>
      <w:bookmarkStart w:id="25" w:name="_Toc317866307"/>
      <w:bookmarkStart w:id="26" w:name="_Toc317866472"/>
      <w:bookmarkStart w:id="27" w:name="_Toc317866574"/>
      <w:bookmarkStart w:id="28" w:name="_Toc317866791"/>
      <w:bookmarkStart w:id="29" w:name="_Toc329084088"/>
      <w:bookmarkStart w:id="30" w:name="_Toc317864919"/>
      <w:bookmarkStart w:id="31" w:name="_Toc317865131"/>
      <w:bookmarkStart w:id="32" w:name="_Toc317865284"/>
      <w:bookmarkStart w:id="33" w:name="_Toc317865427"/>
      <w:bookmarkStart w:id="34" w:name="_Toc317865566"/>
      <w:bookmarkStart w:id="35" w:name="_Toc317865692"/>
      <w:bookmarkStart w:id="36" w:name="_Toc317866061"/>
      <w:bookmarkStart w:id="37" w:name="_Toc317866206"/>
      <w:bookmarkStart w:id="38" w:name="_Toc317866308"/>
      <w:bookmarkStart w:id="39" w:name="_Toc317866473"/>
      <w:bookmarkStart w:id="40" w:name="_Toc317866575"/>
      <w:bookmarkStart w:id="41" w:name="_Toc317866792"/>
      <w:bookmarkStart w:id="42" w:name="_Toc329084089"/>
      <w:bookmarkStart w:id="43" w:name="_Toc317864920"/>
      <w:bookmarkStart w:id="44" w:name="_Toc317865132"/>
      <w:bookmarkStart w:id="45" w:name="_Toc317865285"/>
      <w:bookmarkStart w:id="46" w:name="_Toc317865428"/>
      <w:bookmarkStart w:id="47" w:name="_Toc317865567"/>
      <w:bookmarkStart w:id="48" w:name="_Toc317865693"/>
      <w:bookmarkStart w:id="49" w:name="_Toc317866062"/>
      <w:bookmarkStart w:id="50" w:name="_Toc317866207"/>
      <w:bookmarkStart w:id="51" w:name="_Toc317866309"/>
      <w:bookmarkStart w:id="52" w:name="_Toc317866474"/>
      <w:bookmarkStart w:id="53" w:name="_Toc317866576"/>
      <w:bookmarkStart w:id="54" w:name="_Toc317866793"/>
      <w:bookmarkStart w:id="55" w:name="_Toc329084090"/>
      <w:bookmarkStart w:id="56" w:name="_Toc317864921"/>
      <w:bookmarkStart w:id="57" w:name="_Toc317865133"/>
      <w:bookmarkStart w:id="58" w:name="_Toc317865286"/>
      <w:bookmarkStart w:id="59" w:name="_Toc317865429"/>
      <w:bookmarkStart w:id="60" w:name="_Toc317865568"/>
      <w:bookmarkStart w:id="61" w:name="_Toc317865694"/>
      <w:bookmarkStart w:id="62" w:name="_Toc317866063"/>
      <w:bookmarkStart w:id="63" w:name="_Toc317866208"/>
      <w:bookmarkStart w:id="64" w:name="_Toc317866310"/>
      <w:bookmarkStart w:id="65" w:name="_Toc317866475"/>
      <w:bookmarkStart w:id="66" w:name="_Toc317866577"/>
      <w:bookmarkStart w:id="67" w:name="_Toc317866794"/>
      <w:bookmarkStart w:id="68" w:name="_Toc329084091"/>
      <w:bookmarkStart w:id="69" w:name="_Toc317864922"/>
      <w:bookmarkStart w:id="70" w:name="_Toc317865134"/>
      <w:bookmarkStart w:id="71" w:name="_Toc317865287"/>
      <w:bookmarkStart w:id="72" w:name="_Toc317865430"/>
      <w:bookmarkStart w:id="73" w:name="_Toc317865569"/>
      <w:bookmarkStart w:id="74" w:name="_Toc317865695"/>
      <w:bookmarkStart w:id="75" w:name="_Toc317866064"/>
      <w:bookmarkStart w:id="76" w:name="_Toc317866209"/>
      <w:bookmarkStart w:id="77" w:name="_Toc317866311"/>
      <w:bookmarkStart w:id="78" w:name="_Toc317866476"/>
      <w:bookmarkStart w:id="79" w:name="_Toc317866578"/>
      <w:bookmarkStart w:id="80" w:name="_Toc317866795"/>
      <w:bookmarkStart w:id="81" w:name="_Toc329084092"/>
      <w:bookmarkStart w:id="82" w:name="_Toc317864923"/>
      <w:bookmarkStart w:id="83" w:name="_Toc317865135"/>
      <w:bookmarkStart w:id="84" w:name="_Toc317865288"/>
      <w:bookmarkStart w:id="85" w:name="_Toc317865431"/>
      <w:bookmarkStart w:id="86" w:name="_Toc317865570"/>
      <w:bookmarkStart w:id="87" w:name="_Toc317865696"/>
      <w:bookmarkStart w:id="88" w:name="_Toc317866065"/>
      <w:bookmarkStart w:id="89" w:name="_Toc317866210"/>
      <w:bookmarkStart w:id="90" w:name="_Toc317866312"/>
      <w:bookmarkStart w:id="91" w:name="_Toc317866477"/>
      <w:bookmarkStart w:id="92" w:name="_Toc317866579"/>
      <w:bookmarkStart w:id="93" w:name="_Toc317866796"/>
      <w:bookmarkStart w:id="94" w:name="_Toc329084093"/>
      <w:bookmarkStart w:id="95" w:name="_Toc317864924"/>
      <w:bookmarkStart w:id="96" w:name="_Toc317865136"/>
      <w:bookmarkStart w:id="97" w:name="_Toc317865289"/>
      <w:bookmarkStart w:id="98" w:name="_Toc317865432"/>
      <w:bookmarkStart w:id="99" w:name="_Toc317865571"/>
      <w:bookmarkStart w:id="100" w:name="_Toc317865697"/>
      <w:bookmarkStart w:id="101" w:name="_Toc317866066"/>
      <w:bookmarkStart w:id="102" w:name="_Toc317866211"/>
      <w:bookmarkStart w:id="103" w:name="_Toc317866313"/>
      <w:bookmarkStart w:id="104" w:name="_Toc317866478"/>
      <w:bookmarkStart w:id="105" w:name="_Toc317866580"/>
      <w:bookmarkStart w:id="106" w:name="_Toc317866797"/>
      <w:bookmarkStart w:id="107" w:name="_Toc329084094"/>
      <w:bookmarkStart w:id="108" w:name="_Toc317864925"/>
      <w:bookmarkStart w:id="109" w:name="_Toc317865137"/>
      <w:bookmarkStart w:id="110" w:name="_Toc317865290"/>
      <w:bookmarkStart w:id="111" w:name="_Toc317865433"/>
      <w:bookmarkStart w:id="112" w:name="_Toc317865572"/>
      <w:bookmarkStart w:id="113" w:name="_Toc317865698"/>
      <w:bookmarkStart w:id="114" w:name="_Toc317866067"/>
      <w:bookmarkStart w:id="115" w:name="_Toc317866212"/>
      <w:bookmarkStart w:id="116" w:name="_Toc317866314"/>
      <w:bookmarkStart w:id="117" w:name="_Toc317866479"/>
      <w:bookmarkStart w:id="118" w:name="_Toc317866581"/>
      <w:bookmarkStart w:id="119" w:name="_Toc317866798"/>
      <w:bookmarkStart w:id="120" w:name="_Toc329084095"/>
      <w:bookmarkStart w:id="121" w:name="_Toc317864926"/>
      <w:bookmarkStart w:id="122" w:name="_Toc317865138"/>
      <w:bookmarkStart w:id="123" w:name="_Toc317865291"/>
      <w:bookmarkStart w:id="124" w:name="_Toc317865434"/>
      <w:bookmarkStart w:id="125" w:name="_Toc317865573"/>
      <w:bookmarkStart w:id="126" w:name="_Toc317865699"/>
      <w:bookmarkStart w:id="127" w:name="_Toc317866068"/>
      <w:bookmarkStart w:id="128" w:name="_Toc317866213"/>
      <w:bookmarkStart w:id="129" w:name="_Toc317866315"/>
      <w:bookmarkStart w:id="130" w:name="_Toc317866480"/>
      <w:bookmarkStart w:id="131" w:name="_Toc317866582"/>
      <w:bookmarkStart w:id="132" w:name="_Toc317866799"/>
      <w:bookmarkStart w:id="133" w:name="_Toc329084096"/>
      <w:bookmarkStart w:id="134" w:name="_Toc317864927"/>
      <w:bookmarkStart w:id="135" w:name="_Toc317865139"/>
      <w:bookmarkStart w:id="136" w:name="_Toc317865292"/>
      <w:bookmarkStart w:id="137" w:name="_Toc317865435"/>
      <w:bookmarkStart w:id="138" w:name="_Toc317865574"/>
      <w:bookmarkStart w:id="139" w:name="_Toc317865700"/>
      <w:bookmarkStart w:id="140" w:name="_Toc317866069"/>
      <w:bookmarkStart w:id="141" w:name="_Toc317866214"/>
      <w:bookmarkStart w:id="142" w:name="_Toc317866316"/>
      <w:bookmarkStart w:id="143" w:name="_Toc317866481"/>
      <w:bookmarkStart w:id="144" w:name="_Toc317866583"/>
      <w:bookmarkStart w:id="145" w:name="_Toc317866800"/>
      <w:bookmarkStart w:id="146" w:name="_Toc329084097"/>
      <w:bookmarkStart w:id="147" w:name="_Toc317864928"/>
      <w:bookmarkStart w:id="148" w:name="_Toc317865140"/>
      <w:bookmarkStart w:id="149" w:name="_Toc317865293"/>
      <w:bookmarkStart w:id="150" w:name="_Toc317865436"/>
      <w:bookmarkStart w:id="151" w:name="_Toc317865575"/>
      <w:bookmarkStart w:id="152" w:name="_Toc317865701"/>
      <w:bookmarkStart w:id="153" w:name="_Toc317866070"/>
      <w:bookmarkStart w:id="154" w:name="_Toc317866215"/>
      <w:bookmarkStart w:id="155" w:name="_Toc317866317"/>
      <w:bookmarkStart w:id="156" w:name="_Toc317866482"/>
      <w:bookmarkStart w:id="157" w:name="_Toc317866584"/>
      <w:bookmarkStart w:id="158" w:name="_Toc317866801"/>
      <w:bookmarkStart w:id="159" w:name="_Toc329084098"/>
      <w:bookmarkStart w:id="160" w:name="_Toc317864929"/>
      <w:bookmarkStart w:id="161" w:name="_Toc317865141"/>
      <w:bookmarkStart w:id="162" w:name="_Toc317865294"/>
      <w:bookmarkStart w:id="163" w:name="_Toc317865437"/>
      <w:bookmarkStart w:id="164" w:name="_Toc317865576"/>
      <w:bookmarkStart w:id="165" w:name="_Toc317865702"/>
      <w:bookmarkStart w:id="166" w:name="_Toc317866071"/>
      <w:bookmarkStart w:id="167" w:name="_Toc317866216"/>
      <w:bookmarkStart w:id="168" w:name="_Toc317866318"/>
      <w:bookmarkStart w:id="169" w:name="_Toc317866483"/>
      <w:bookmarkStart w:id="170" w:name="_Toc317866585"/>
      <w:bookmarkStart w:id="171" w:name="_Toc317866802"/>
      <w:bookmarkStart w:id="172" w:name="_Toc329084099"/>
      <w:bookmarkStart w:id="173" w:name="_Toc317864930"/>
      <w:bookmarkStart w:id="174" w:name="_Toc317865142"/>
      <w:bookmarkStart w:id="175" w:name="_Toc317865295"/>
      <w:bookmarkStart w:id="176" w:name="_Toc317865438"/>
      <w:bookmarkStart w:id="177" w:name="_Toc317865577"/>
      <w:bookmarkStart w:id="178" w:name="_Toc317865703"/>
      <w:bookmarkStart w:id="179" w:name="_Toc317866072"/>
      <w:bookmarkStart w:id="180" w:name="_Toc317866217"/>
      <w:bookmarkStart w:id="181" w:name="_Toc317866319"/>
      <w:bookmarkStart w:id="182" w:name="_Toc317866484"/>
      <w:bookmarkStart w:id="183" w:name="_Toc317866586"/>
      <w:bookmarkStart w:id="184" w:name="_Toc317866803"/>
      <w:bookmarkStart w:id="185" w:name="_Toc329084100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r w:rsidRPr="004D23DF">
        <w:rPr>
          <w:rFonts w:ascii="Times New Roman" w:hAnsi="Times New Roman"/>
          <w:bCs/>
          <w:i/>
          <w:sz w:val="20"/>
          <w:szCs w:val="20"/>
          <w:lang w:val="sk-SK"/>
        </w:rPr>
        <w:t>P</w:t>
      </w:r>
      <w:r w:rsidR="009F6ACB" w:rsidRPr="004D23DF">
        <w:rPr>
          <w:rFonts w:ascii="Times New Roman" w:hAnsi="Times New Roman"/>
          <w:bCs/>
          <w:i/>
          <w:sz w:val="20"/>
          <w:szCs w:val="20"/>
          <w:lang w:val="sk-SK"/>
        </w:rPr>
        <w:t>ríloha č. 2</w:t>
      </w:r>
      <w:r w:rsidR="00811DAC" w:rsidRPr="004D23DF">
        <w:rPr>
          <w:rFonts w:ascii="Times New Roman" w:hAnsi="Times New Roman"/>
          <w:bCs/>
          <w:i/>
          <w:sz w:val="20"/>
          <w:szCs w:val="20"/>
          <w:lang w:val="sk-SK"/>
        </w:rPr>
        <w:t>5</w:t>
      </w:r>
    </w:p>
    <w:p w14:paraId="5ECBAE33" w14:textId="77777777" w:rsidR="004C4BCE" w:rsidRPr="001944A3" w:rsidRDefault="004C4BCE" w:rsidP="004C4BCE">
      <w:pPr>
        <w:autoSpaceDE w:val="0"/>
        <w:autoSpaceDN w:val="0"/>
        <w:adjustRightInd w:val="0"/>
        <w:spacing w:after="60"/>
        <w:jc w:val="center"/>
        <w:rPr>
          <w:rFonts w:asciiTheme="minorHAnsi" w:hAnsiTheme="minorHAnsi" w:cstheme="minorHAnsi"/>
          <w:b/>
          <w:bCs/>
          <w:sz w:val="24"/>
          <w:lang w:val="sk-SK"/>
        </w:rPr>
      </w:pPr>
      <w:r w:rsidRPr="001944A3">
        <w:rPr>
          <w:rFonts w:asciiTheme="minorHAnsi" w:hAnsiTheme="minorHAnsi" w:cstheme="minorHAnsi"/>
          <w:b/>
          <w:bCs/>
          <w:sz w:val="24"/>
          <w:lang w:val="sk-SK"/>
        </w:rPr>
        <w:t>Zápis z prieskumu trhu</w:t>
      </w:r>
    </w:p>
    <w:p w14:paraId="46E6C992" w14:textId="77777777" w:rsidR="004C4BCE" w:rsidRPr="00241E6E" w:rsidRDefault="004C4BCE" w:rsidP="004C4BCE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Cs w:val="19"/>
        </w:rPr>
      </w:pPr>
    </w:p>
    <w:p w14:paraId="1ECFC739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b/>
          <w:bCs/>
          <w:color w:val="000000"/>
          <w:szCs w:val="19"/>
          <w:lang w:val="sk-SK"/>
        </w:rPr>
        <w:t xml:space="preserve">1. Identifikácia verejného obstarávateľa: </w:t>
      </w:r>
    </w:p>
    <w:p w14:paraId="241A9FBD" w14:textId="77777777" w:rsidR="004C4BCE" w:rsidRPr="001944A3" w:rsidRDefault="004C4BCE" w:rsidP="004C4BCE">
      <w:pPr>
        <w:autoSpaceDE w:val="0"/>
        <w:autoSpaceDN w:val="0"/>
        <w:adjustRightInd w:val="0"/>
        <w:spacing w:line="120" w:lineRule="auto"/>
        <w:rPr>
          <w:rFonts w:cs="Arial"/>
          <w:color w:val="000000"/>
          <w:szCs w:val="19"/>
          <w:lang w:val="sk-SK"/>
        </w:rPr>
      </w:pPr>
    </w:p>
    <w:p w14:paraId="2C6EDAD2" w14:textId="184421B2" w:rsidR="004C4BCE" w:rsidRPr="001944A3" w:rsidRDefault="004C4BCE" w:rsidP="004C4BCE">
      <w:pPr>
        <w:autoSpaceDE w:val="0"/>
        <w:autoSpaceDN w:val="0"/>
        <w:adjustRightInd w:val="0"/>
        <w:rPr>
          <w:rFonts w:cs="Arial"/>
          <w:b/>
          <w:bCs/>
          <w:color w:val="000000"/>
          <w:szCs w:val="19"/>
          <w:lang w:val="sk-SK"/>
        </w:rPr>
      </w:pPr>
      <w:r w:rsidRPr="001944A3">
        <w:rPr>
          <w:rFonts w:cs="Arial"/>
          <w:b/>
          <w:bCs/>
          <w:color w:val="000000"/>
          <w:szCs w:val="19"/>
          <w:lang w:val="sk-SK"/>
        </w:rPr>
        <w:t xml:space="preserve">Verejný obstarávateľ v zmysle § </w:t>
      </w:r>
      <w:r w:rsidRPr="001944A3">
        <w:rPr>
          <w:rFonts w:cs="Arial"/>
          <w:b/>
          <w:bCs/>
          <w:color w:val="000000"/>
          <w:szCs w:val="19"/>
          <w:highlight w:val="yellow"/>
          <w:lang w:val="sk-SK"/>
        </w:rPr>
        <w:t>XX</w:t>
      </w:r>
      <w:r w:rsidRPr="001944A3">
        <w:rPr>
          <w:rFonts w:cs="Arial"/>
          <w:b/>
          <w:bCs/>
          <w:color w:val="000000"/>
          <w:szCs w:val="19"/>
          <w:lang w:val="sk-SK"/>
        </w:rPr>
        <w:t xml:space="preserve"> ods. </w:t>
      </w:r>
      <w:r w:rsidRPr="001944A3">
        <w:rPr>
          <w:rFonts w:cs="Arial"/>
          <w:b/>
          <w:bCs/>
          <w:color w:val="000000"/>
          <w:szCs w:val="19"/>
          <w:highlight w:val="yellow"/>
          <w:lang w:val="sk-SK"/>
        </w:rPr>
        <w:t>XX</w:t>
      </w:r>
      <w:r w:rsidRPr="001944A3">
        <w:rPr>
          <w:rFonts w:cs="Arial"/>
          <w:b/>
          <w:bCs/>
          <w:color w:val="000000"/>
          <w:szCs w:val="19"/>
          <w:lang w:val="sk-SK"/>
        </w:rPr>
        <w:t xml:space="preserve"> písm. </w:t>
      </w:r>
      <w:r w:rsidRPr="001944A3">
        <w:rPr>
          <w:rFonts w:cs="Arial"/>
          <w:b/>
          <w:bCs/>
          <w:color w:val="000000"/>
          <w:szCs w:val="19"/>
          <w:highlight w:val="yellow"/>
          <w:lang w:val="sk-SK"/>
        </w:rPr>
        <w:t>XX</w:t>
      </w:r>
      <w:r w:rsidRPr="001944A3">
        <w:rPr>
          <w:rFonts w:cs="Arial"/>
          <w:b/>
          <w:bCs/>
          <w:color w:val="000000"/>
          <w:szCs w:val="19"/>
          <w:lang w:val="sk-SK"/>
        </w:rPr>
        <w:t xml:space="preserve"> zákona </w:t>
      </w:r>
      <w:r w:rsidRPr="001944A3">
        <w:rPr>
          <w:rFonts w:cs="Arial"/>
          <w:color w:val="000000"/>
          <w:szCs w:val="19"/>
          <w:lang w:val="sk-SK"/>
        </w:rPr>
        <w:t xml:space="preserve">č. </w:t>
      </w:r>
      <w:r w:rsidR="00F64136">
        <w:rPr>
          <w:rFonts w:cs="Arial"/>
          <w:color w:val="000000"/>
          <w:szCs w:val="19"/>
          <w:lang w:val="sk-SK"/>
        </w:rPr>
        <w:t>343/2015</w:t>
      </w:r>
      <w:r w:rsidRPr="001944A3">
        <w:rPr>
          <w:rFonts w:cs="Arial"/>
          <w:color w:val="000000"/>
          <w:szCs w:val="19"/>
          <w:lang w:val="sk-SK"/>
        </w:rPr>
        <w:t xml:space="preserve"> Z. z. o verejnom obstarávaní a o zmene a doplnení niektorých zákonov v znení neskorších predpisov</w:t>
      </w:r>
      <w:r w:rsidRPr="001944A3">
        <w:rPr>
          <w:rFonts w:cs="Arial"/>
          <w:b/>
          <w:bCs/>
          <w:color w:val="000000"/>
          <w:szCs w:val="19"/>
          <w:lang w:val="sk-SK"/>
        </w:rPr>
        <w:t xml:space="preserve"> (ďalej len “ZVO”): </w:t>
      </w:r>
    </w:p>
    <w:p w14:paraId="33CD76DE" w14:textId="77777777" w:rsidR="004C4BCE" w:rsidRPr="001944A3" w:rsidRDefault="004C4BCE" w:rsidP="004C4BCE">
      <w:pPr>
        <w:autoSpaceDE w:val="0"/>
        <w:autoSpaceDN w:val="0"/>
        <w:adjustRightInd w:val="0"/>
        <w:spacing w:line="120" w:lineRule="auto"/>
        <w:rPr>
          <w:rFonts w:cs="Arial"/>
          <w:b/>
          <w:bCs/>
          <w:color w:val="000000"/>
          <w:szCs w:val="19"/>
          <w:lang w:val="sk-SK"/>
        </w:rPr>
      </w:pPr>
    </w:p>
    <w:p w14:paraId="6C55EE8C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b/>
          <w:bCs/>
          <w:color w:val="000000"/>
          <w:szCs w:val="19"/>
          <w:lang w:val="sk-SK"/>
        </w:rPr>
        <w:t>Názov verejného obstarávateľa</w:t>
      </w:r>
    </w:p>
    <w:p w14:paraId="37AD7123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Sídlo: </w:t>
      </w:r>
    </w:p>
    <w:p w14:paraId="13DA245C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Štatutárny zástupca:  </w:t>
      </w:r>
    </w:p>
    <w:p w14:paraId="32B18C54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>IČO:</w:t>
      </w:r>
      <w:r w:rsidRPr="001944A3">
        <w:rPr>
          <w:rFonts w:cs="Arial"/>
          <w:color w:val="000000"/>
          <w:szCs w:val="19"/>
          <w:lang w:val="sk-SK"/>
        </w:rPr>
        <w:tab/>
        <w:t xml:space="preserve">     </w:t>
      </w:r>
      <w:r w:rsidRPr="001944A3">
        <w:rPr>
          <w:rFonts w:cs="Arial"/>
          <w:color w:val="000000"/>
          <w:szCs w:val="19"/>
          <w:lang w:val="sk-SK"/>
        </w:rPr>
        <w:tab/>
        <w:t xml:space="preserve"> </w:t>
      </w:r>
    </w:p>
    <w:p w14:paraId="6061411D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DIČ:         </w:t>
      </w:r>
    </w:p>
    <w:p w14:paraId="0E0BE422" w14:textId="77777777" w:rsidR="004C4BCE" w:rsidRPr="001944A3" w:rsidRDefault="004C4BCE" w:rsidP="004C4BCE">
      <w:pPr>
        <w:tabs>
          <w:tab w:val="num" w:pos="567"/>
        </w:tabs>
        <w:rPr>
          <w:rFonts w:cs="Arial"/>
          <w:bCs/>
          <w:szCs w:val="19"/>
          <w:lang w:val="sk-SK"/>
        </w:rPr>
      </w:pPr>
      <w:r w:rsidRPr="001944A3">
        <w:rPr>
          <w:rFonts w:cs="Arial"/>
          <w:bCs/>
          <w:szCs w:val="19"/>
          <w:lang w:val="sk-SK"/>
        </w:rPr>
        <w:t xml:space="preserve">IČ DPH:   </w:t>
      </w:r>
    </w:p>
    <w:p w14:paraId="793BA3B8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Tel.:         </w:t>
      </w:r>
    </w:p>
    <w:p w14:paraId="0004D2F7" w14:textId="3A3B2BE0" w:rsidR="004C4BCE" w:rsidRPr="001944A3" w:rsidRDefault="004C4BCE" w:rsidP="00963616">
      <w:pPr>
        <w:tabs>
          <w:tab w:val="left" w:pos="3443"/>
        </w:tabs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Fax:         </w:t>
      </w:r>
      <w:r w:rsidR="00D44FE7">
        <w:rPr>
          <w:rFonts w:cs="Arial"/>
          <w:color w:val="000000"/>
          <w:szCs w:val="19"/>
          <w:lang w:val="sk-SK"/>
        </w:rPr>
        <w:tab/>
      </w:r>
    </w:p>
    <w:p w14:paraId="541E10CA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>E-mail:     xxx@xxx.sk</w:t>
      </w:r>
    </w:p>
    <w:p w14:paraId="20770508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Internetová stránka: </w:t>
      </w:r>
      <w:hyperlink r:id="rId11" w:history="1">
        <w:r w:rsidRPr="001944A3">
          <w:rPr>
            <w:rStyle w:val="Hypertextovprepojenie"/>
            <w:szCs w:val="19"/>
            <w:lang w:val="sk-SK"/>
          </w:rPr>
          <w:t>www.YYY.sk</w:t>
        </w:r>
      </w:hyperlink>
    </w:p>
    <w:p w14:paraId="1108B79C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Bankové spojenie:   </w:t>
      </w:r>
    </w:p>
    <w:p w14:paraId="16789BE3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Číslo účtu.:                  </w:t>
      </w:r>
    </w:p>
    <w:p w14:paraId="2C01207E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b/>
          <w:bCs/>
          <w:szCs w:val="19"/>
          <w:lang w:val="sk-SK"/>
        </w:rPr>
      </w:pPr>
    </w:p>
    <w:p w14:paraId="6B5CF9CF" w14:textId="65CB870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b/>
          <w:bCs/>
          <w:szCs w:val="19"/>
          <w:lang w:val="sk-SK"/>
        </w:rPr>
        <w:t>2. Predmet obstarávania:</w:t>
      </w:r>
      <w:r w:rsidR="00E1567B">
        <w:rPr>
          <w:rFonts w:cs="Arial"/>
          <w:b/>
          <w:bCs/>
          <w:szCs w:val="19"/>
          <w:lang w:val="sk-SK"/>
        </w:rPr>
        <w:t xml:space="preserve"> </w:t>
      </w:r>
      <w:r w:rsidRPr="001944A3">
        <w:rPr>
          <w:rFonts w:cs="Arial"/>
          <w:color w:val="000000"/>
          <w:szCs w:val="19"/>
          <w:lang w:val="sk-SK"/>
        </w:rPr>
        <w:t>(predmet a názov zákazky, stručný opis zákazky)</w:t>
      </w:r>
    </w:p>
    <w:p w14:paraId="39D4D15B" w14:textId="77777777" w:rsidR="004C4BCE" w:rsidRPr="001944A3" w:rsidRDefault="004C4BCE" w:rsidP="004C4BCE">
      <w:pPr>
        <w:rPr>
          <w:rFonts w:cs="Arial"/>
          <w:szCs w:val="19"/>
          <w:lang w:val="sk-SK"/>
        </w:rPr>
      </w:pPr>
    </w:p>
    <w:p w14:paraId="34705D16" w14:textId="66BBB300" w:rsidR="004C4BCE" w:rsidRPr="001944A3" w:rsidRDefault="004C4BCE" w:rsidP="004C4BCE">
      <w:pPr>
        <w:rPr>
          <w:rFonts w:cs="Arial"/>
          <w:szCs w:val="19"/>
          <w:lang w:val="sk-SK"/>
        </w:rPr>
      </w:pPr>
      <w:r w:rsidRPr="001944A3">
        <w:rPr>
          <w:rFonts w:cs="Arial"/>
          <w:b/>
          <w:szCs w:val="19"/>
          <w:lang w:val="sk-SK"/>
        </w:rPr>
        <w:t xml:space="preserve">3. Dátum vykonania prieskumu trhu: </w:t>
      </w:r>
      <w:r w:rsidR="00E1567B" w:rsidRPr="00E1567B">
        <w:rPr>
          <w:rFonts w:cs="Arial"/>
          <w:szCs w:val="19"/>
          <w:lang w:val="sk-SK"/>
        </w:rPr>
        <w:t>(v tvare DD/MM/RRRR)</w:t>
      </w:r>
    </w:p>
    <w:p w14:paraId="55AFE457" w14:textId="77777777" w:rsidR="004C4BCE" w:rsidRPr="001944A3" w:rsidRDefault="004C4BCE" w:rsidP="004C4BCE">
      <w:pPr>
        <w:rPr>
          <w:rFonts w:cs="Arial"/>
          <w:szCs w:val="19"/>
          <w:lang w:val="sk-SK"/>
        </w:rPr>
      </w:pPr>
    </w:p>
    <w:p w14:paraId="57D7C528" w14:textId="2CBBB2CA" w:rsidR="004C4BCE" w:rsidRPr="001944A3" w:rsidRDefault="004C4BCE">
      <w:pPr>
        <w:jc w:val="both"/>
        <w:rPr>
          <w:rFonts w:cs="Arial"/>
          <w:szCs w:val="19"/>
          <w:lang w:val="sk-SK"/>
        </w:rPr>
        <w:pPrChange w:id="186" w:author="Andrea Bergmannová" w:date="2018-12-11T17:10:00Z">
          <w:pPr/>
        </w:pPrChange>
      </w:pPr>
      <w:r w:rsidRPr="001944A3">
        <w:rPr>
          <w:rFonts w:cs="Arial"/>
          <w:b/>
          <w:szCs w:val="19"/>
          <w:lang w:val="sk-SK"/>
        </w:rPr>
        <w:t xml:space="preserve">4. </w:t>
      </w:r>
      <w:ins w:id="187" w:author="Andrea Bergmannová" w:date="2018-12-11T17:10:00Z">
        <w:r w:rsidR="00276DA5" w:rsidRPr="00276DA5">
          <w:rPr>
            <w:rFonts w:cs="Arial"/>
            <w:b/>
            <w:szCs w:val="19"/>
            <w:lang w:val="sk-SK"/>
          </w:rPr>
          <w:t xml:space="preserve">Zoznam oslovených záujemcov v rozsahu </w:t>
        </w:r>
      </w:ins>
      <w:del w:id="188" w:author="Andrea Bergmannová" w:date="2018-12-11T17:10:00Z">
        <w:r w:rsidRPr="001944A3" w:rsidDel="00276DA5">
          <w:rPr>
            <w:rFonts w:cs="Arial"/>
            <w:b/>
            <w:szCs w:val="19"/>
            <w:lang w:val="sk-SK"/>
          </w:rPr>
          <w:delText xml:space="preserve">Názov </w:delText>
        </w:r>
      </w:del>
      <w:ins w:id="189" w:author="Andrea Bergmannová" w:date="2018-12-11T17:10:00Z">
        <w:r w:rsidR="00276DA5" w:rsidRPr="00276DA5">
          <w:rPr>
            <w:rFonts w:cs="Arial"/>
            <w:szCs w:val="19"/>
            <w:lang w:val="sk-SK"/>
            <w:rPrChange w:id="190" w:author="Andrea Bergmannová" w:date="2018-12-11T17:10:00Z">
              <w:rPr>
                <w:rFonts w:cs="Arial"/>
                <w:b/>
                <w:szCs w:val="19"/>
                <w:lang w:val="sk-SK"/>
              </w:rPr>
            </w:rPrChange>
          </w:rPr>
          <w:t xml:space="preserve">názov </w:t>
        </w:r>
      </w:ins>
      <w:r w:rsidRPr="00276DA5">
        <w:rPr>
          <w:rFonts w:cs="Arial"/>
          <w:szCs w:val="19"/>
          <w:lang w:val="sk-SK"/>
          <w:rPrChange w:id="191" w:author="Andrea Bergmannová" w:date="2018-12-11T17:10:00Z">
            <w:rPr>
              <w:rFonts w:cs="Arial"/>
              <w:b/>
              <w:szCs w:val="19"/>
              <w:lang w:val="sk-SK"/>
            </w:rPr>
          </w:rPrChange>
        </w:rPr>
        <w:t>a sídlo osloveného dodávateľa, meno a priezvisko kontaktnej osoby</w:t>
      </w:r>
      <w:ins w:id="192" w:author="Andrea Bergmannová" w:date="2018-12-11T17:10:00Z">
        <w:r w:rsidR="00276DA5" w:rsidRPr="00276DA5">
          <w:rPr>
            <w:rFonts w:cs="Arial"/>
            <w:szCs w:val="19"/>
            <w:lang w:val="sk-SK"/>
          </w:rPr>
          <w:t xml:space="preserve"> </w:t>
        </w:r>
        <w:r w:rsidR="00276DA5" w:rsidRPr="00276DA5">
          <w:rPr>
            <w:rFonts w:cs="Arial"/>
            <w:szCs w:val="19"/>
            <w:lang w:val="sk-SK"/>
            <w:rPrChange w:id="193" w:author="Andrea Bergmannová" w:date="2018-12-11T17:10:00Z">
              <w:rPr>
                <w:rFonts w:cs="Arial"/>
                <w:b/>
                <w:szCs w:val="19"/>
                <w:lang w:val="sk-SK"/>
              </w:rPr>
            </w:rPrChange>
          </w:rPr>
          <w:t>dátum oslovenia, informácia o skutočnosti, či sú oslovení záujemcovia oprávnení dodávať službu, tovar alebo prácu v rozsahu predmetu zákazky</w:t>
        </w:r>
      </w:ins>
      <w:r w:rsidRPr="00276DA5">
        <w:rPr>
          <w:rFonts w:cs="Arial"/>
          <w:szCs w:val="19"/>
          <w:lang w:val="sk-SK"/>
          <w:rPrChange w:id="194" w:author="Andrea Bergmannová" w:date="2018-12-11T17:10:00Z">
            <w:rPr>
              <w:rFonts w:cs="Arial"/>
              <w:b/>
              <w:szCs w:val="19"/>
              <w:lang w:val="sk-SK"/>
            </w:rPr>
          </w:rPrChange>
        </w:rPr>
        <w:t>:</w:t>
      </w:r>
      <w:r w:rsidRPr="001944A3">
        <w:rPr>
          <w:rFonts w:cs="Arial"/>
          <w:szCs w:val="19"/>
          <w:lang w:val="sk-SK"/>
        </w:rPr>
        <w:t xml:space="preserve"> </w:t>
      </w:r>
    </w:p>
    <w:p w14:paraId="0BB36A6C" w14:textId="77777777" w:rsidR="004C4BCE" w:rsidRPr="001944A3" w:rsidRDefault="004C4BCE" w:rsidP="004C4BCE">
      <w:pPr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>1.</w:t>
      </w:r>
    </w:p>
    <w:p w14:paraId="7D06715F" w14:textId="77777777" w:rsidR="004C4BCE" w:rsidRPr="001944A3" w:rsidRDefault="004C4BCE" w:rsidP="004C4BCE">
      <w:pPr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 xml:space="preserve">2. </w:t>
      </w:r>
    </w:p>
    <w:p w14:paraId="7B3835EE" w14:textId="77777777" w:rsidR="004C4BCE" w:rsidRPr="001944A3" w:rsidRDefault="004C4BCE" w:rsidP="004C4BCE">
      <w:pPr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 xml:space="preserve">3. </w:t>
      </w:r>
    </w:p>
    <w:p w14:paraId="7D61355D" w14:textId="77777777" w:rsidR="004C4BCE" w:rsidRPr="001944A3" w:rsidRDefault="004C4BCE" w:rsidP="004C4BCE">
      <w:pPr>
        <w:rPr>
          <w:rFonts w:cs="Arial"/>
          <w:b/>
          <w:szCs w:val="19"/>
          <w:lang w:val="sk-SK"/>
        </w:rPr>
      </w:pPr>
      <w:r w:rsidRPr="001944A3">
        <w:rPr>
          <w:rFonts w:cs="Arial"/>
          <w:szCs w:val="19"/>
          <w:lang w:val="sk-SK"/>
        </w:rPr>
        <w:t>x.</w:t>
      </w:r>
    </w:p>
    <w:p w14:paraId="15493869" w14:textId="77777777" w:rsidR="004C4BCE" w:rsidRPr="001944A3" w:rsidRDefault="004C4BCE" w:rsidP="004C4BCE">
      <w:pPr>
        <w:rPr>
          <w:rFonts w:cs="Arial"/>
          <w:szCs w:val="19"/>
          <w:lang w:val="sk-SK"/>
        </w:rPr>
      </w:pPr>
    </w:p>
    <w:p w14:paraId="3505BEEE" w14:textId="36EEE974" w:rsidR="004C4BCE" w:rsidRPr="001944A3" w:rsidRDefault="004C4BCE" w:rsidP="004C4BCE">
      <w:pPr>
        <w:rPr>
          <w:rFonts w:cs="Arial"/>
          <w:szCs w:val="19"/>
          <w:lang w:val="sk-SK"/>
        </w:rPr>
      </w:pPr>
      <w:r w:rsidRPr="001944A3">
        <w:rPr>
          <w:rFonts w:cs="Arial"/>
          <w:b/>
          <w:szCs w:val="19"/>
          <w:lang w:val="sk-SK"/>
        </w:rPr>
        <w:t>5. Kritérium</w:t>
      </w:r>
      <w:ins w:id="195" w:author="Andrea Bergmannová" w:date="2018-12-11T17:10:00Z">
        <w:r w:rsidR="00276DA5">
          <w:rPr>
            <w:rFonts w:cs="Arial"/>
            <w:b/>
            <w:szCs w:val="19"/>
            <w:lang w:val="sk-SK"/>
          </w:rPr>
          <w:t>/kritériá</w:t>
        </w:r>
      </w:ins>
      <w:r w:rsidRPr="001944A3">
        <w:rPr>
          <w:rFonts w:cs="Arial"/>
          <w:b/>
          <w:szCs w:val="19"/>
          <w:lang w:val="sk-SK"/>
        </w:rPr>
        <w:t xml:space="preserve"> na vyhodnotenie ponúk: </w:t>
      </w:r>
    </w:p>
    <w:p w14:paraId="387A7F70" w14:textId="77777777" w:rsidR="004C4BCE" w:rsidRPr="001944A3" w:rsidRDefault="004C4BCE" w:rsidP="004C4BCE">
      <w:pPr>
        <w:rPr>
          <w:rFonts w:cs="Arial"/>
          <w:szCs w:val="19"/>
          <w:lang w:val="sk-SK"/>
        </w:rPr>
      </w:pPr>
    </w:p>
    <w:p w14:paraId="4E77B065" w14:textId="610321D4" w:rsidR="004C4BCE" w:rsidRPr="001944A3" w:rsidRDefault="004C4BCE" w:rsidP="002D177B">
      <w:pPr>
        <w:tabs>
          <w:tab w:val="left" w:pos="3855"/>
        </w:tabs>
        <w:rPr>
          <w:rFonts w:cs="Arial"/>
          <w:b/>
          <w:szCs w:val="19"/>
          <w:lang w:val="sk-SK"/>
        </w:rPr>
      </w:pPr>
      <w:r w:rsidRPr="001944A3">
        <w:rPr>
          <w:rFonts w:cs="Arial"/>
          <w:b/>
          <w:szCs w:val="19"/>
          <w:lang w:val="sk-SK"/>
        </w:rPr>
        <w:t>6. Spôsob vykonania prieskumu</w:t>
      </w:r>
      <w:ins w:id="196" w:author="Andrea Bergmannová" w:date="2018-12-11T17:10:00Z">
        <w:r w:rsidR="00276DA5" w:rsidRPr="00276DA5">
          <w:rPr>
            <w:rFonts w:cs="Arial"/>
            <w:b/>
            <w:szCs w:val="19"/>
            <w:lang w:val="sk-SK"/>
          </w:rPr>
          <w:t xml:space="preserve"> a identifikovanie podkladov, na základe ktorých boli ponuky vyhodnocované</w:t>
        </w:r>
      </w:ins>
      <w:r w:rsidRPr="001944A3">
        <w:rPr>
          <w:rFonts w:cs="Arial"/>
          <w:b/>
          <w:szCs w:val="19"/>
          <w:lang w:val="sk-SK"/>
        </w:rPr>
        <w:t>:</w:t>
      </w:r>
      <w:r w:rsidR="002D177B">
        <w:rPr>
          <w:rFonts w:cs="Arial"/>
          <w:b/>
          <w:szCs w:val="19"/>
          <w:lang w:val="sk-SK"/>
        </w:rPr>
        <w:tab/>
      </w:r>
    </w:p>
    <w:p w14:paraId="60B7022F" w14:textId="77777777" w:rsidR="004C4BCE" w:rsidRPr="001944A3" w:rsidRDefault="004C4BCE" w:rsidP="004C4BCE">
      <w:pPr>
        <w:rPr>
          <w:rFonts w:cs="Arial"/>
          <w:b/>
          <w:szCs w:val="19"/>
          <w:lang w:val="sk-SK"/>
        </w:rPr>
      </w:pPr>
    </w:p>
    <w:p w14:paraId="67DBA9B3" w14:textId="77777777" w:rsidR="004C4BCE" w:rsidRPr="001944A3" w:rsidRDefault="004C4BCE" w:rsidP="004C4BCE">
      <w:pPr>
        <w:rPr>
          <w:rFonts w:cs="Arial"/>
          <w:b/>
          <w:szCs w:val="19"/>
          <w:lang w:val="sk-SK"/>
        </w:rPr>
      </w:pPr>
      <w:r w:rsidRPr="001944A3">
        <w:rPr>
          <w:rFonts w:cs="Arial"/>
          <w:b/>
          <w:szCs w:val="19"/>
          <w:lang w:val="sk-SK"/>
        </w:rPr>
        <w:t xml:space="preserve">7. Predložené doklady: </w:t>
      </w:r>
    </w:p>
    <w:p w14:paraId="710A360E" w14:textId="77777777" w:rsidR="004C4BCE" w:rsidRPr="001944A3" w:rsidRDefault="004C4BCE" w:rsidP="004C4BCE">
      <w:pPr>
        <w:rPr>
          <w:rFonts w:cs="Arial"/>
          <w:b/>
          <w:szCs w:val="19"/>
          <w:lang w:val="sk-SK"/>
        </w:rPr>
      </w:pPr>
    </w:p>
    <w:p w14:paraId="2FC8A4DB" w14:textId="037DD113" w:rsidR="004C4BCE" w:rsidRPr="001944A3" w:rsidRDefault="004C4BCE">
      <w:pPr>
        <w:jc w:val="both"/>
        <w:rPr>
          <w:rFonts w:cs="Arial"/>
          <w:b/>
          <w:szCs w:val="19"/>
          <w:lang w:val="sk-SK"/>
        </w:rPr>
        <w:pPrChange w:id="197" w:author="Andrea Bergmannová" w:date="2018-12-11T17:11:00Z">
          <w:pPr/>
        </w:pPrChange>
      </w:pPr>
      <w:r w:rsidRPr="001944A3">
        <w:rPr>
          <w:rFonts w:cs="Arial"/>
          <w:b/>
          <w:szCs w:val="19"/>
          <w:lang w:val="sk-SK"/>
        </w:rPr>
        <w:t>8. Vyhodnotenie</w:t>
      </w:r>
      <w:ins w:id="198" w:author="Andrea Bergmannová" w:date="2018-12-11T17:11:00Z">
        <w:r w:rsidR="00276DA5" w:rsidRPr="00276DA5">
          <w:rPr>
            <w:rFonts w:cs="Arial"/>
            <w:b/>
            <w:szCs w:val="19"/>
            <w:lang w:val="sk-SK"/>
          </w:rPr>
          <w:t xml:space="preserve">prieskumu trhu, </w:t>
        </w:r>
        <w:r w:rsidR="00276DA5" w:rsidRPr="00276DA5">
          <w:rPr>
            <w:rFonts w:cs="Arial"/>
            <w:szCs w:val="19"/>
            <w:lang w:val="sk-SK"/>
            <w:rPrChange w:id="199" w:author="Andrea Bergmannová" w:date="2018-12-11T17:11:00Z">
              <w:rPr>
                <w:rFonts w:cs="Arial"/>
                <w:b/>
                <w:szCs w:val="19"/>
                <w:lang w:val="sk-SK"/>
              </w:rPr>
            </w:rPrChange>
          </w:rPr>
          <w:t>vrátane uvedenia dátumu vyhodnotenia ponúk, identifikácie a vyhodnotenia splnenia jednotlivých podmienok účasti (ak relevantné), identifikácie úspešného uchádzača a informácie o tom, ktorí z oslovených dodávateľov nepredložili ponuku, resp. predložili ponuku po termíne</w:t>
        </w:r>
      </w:ins>
      <w:r w:rsidRPr="00276DA5">
        <w:rPr>
          <w:rFonts w:cs="Arial"/>
          <w:szCs w:val="19"/>
          <w:lang w:val="sk-SK"/>
          <w:rPrChange w:id="200" w:author="Andrea Bergmannová" w:date="2018-12-11T17:11:00Z">
            <w:rPr>
              <w:rFonts w:cs="Arial"/>
              <w:b/>
              <w:szCs w:val="19"/>
              <w:lang w:val="sk-SK"/>
            </w:rPr>
          </w:rPrChange>
        </w:rPr>
        <w:t>:</w:t>
      </w:r>
    </w:p>
    <w:p w14:paraId="3F694372" w14:textId="77777777" w:rsidR="004C4BCE" w:rsidRPr="001944A3" w:rsidRDefault="004C4BCE" w:rsidP="004C4BCE">
      <w:pPr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ab/>
      </w:r>
      <w:r w:rsidRPr="001944A3">
        <w:rPr>
          <w:rFonts w:cs="Arial"/>
          <w:szCs w:val="19"/>
          <w:lang w:val="sk-SK"/>
        </w:rPr>
        <w:tab/>
      </w:r>
      <w:r w:rsidRPr="001944A3">
        <w:rPr>
          <w:rFonts w:cs="Arial"/>
          <w:szCs w:val="19"/>
          <w:lang w:val="sk-SK"/>
        </w:rPr>
        <w:tab/>
      </w:r>
    </w:p>
    <w:p w14:paraId="1F40AB62" w14:textId="0915135C" w:rsidR="004C4BCE" w:rsidRPr="00E1567B" w:rsidRDefault="00DE6A28" w:rsidP="00963616">
      <w:pPr>
        <w:autoSpaceDE w:val="0"/>
        <w:autoSpaceDN w:val="0"/>
        <w:adjustRightInd w:val="0"/>
        <w:rPr>
          <w:color w:val="000000"/>
          <w:szCs w:val="19"/>
        </w:rPr>
      </w:pPr>
      <w:r>
        <w:rPr>
          <w:rFonts w:cs="Arial"/>
          <w:b/>
          <w:bCs/>
          <w:color w:val="000000"/>
          <w:szCs w:val="19"/>
          <w:lang w:val="sk-SK"/>
        </w:rPr>
        <w:t>9</w:t>
      </w:r>
      <w:r w:rsidR="004C4BCE" w:rsidRPr="001944A3">
        <w:rPr>
          <w:rFonts w:cs="Arial"/>
          <w:b/>
          <w:bCs/>
          <w:color w:val="000000"/>
          <w:szCs w:val="19"/>
          <w:lang w:val="sk-SK"/>
        </w:rPr>
        <w:t xml:space="preserve">. </w:t>
      </w:r>
      <w:r w:rsidR="00D44FE7">
        <w:rPr>
          <w:rFonts w:cs="Arial"/>
          <w:b/>
          <w:bCs/>
          <w:color w:val="000000"/>
          <w:szCs w:val="19"/>
          <w:lang w:val="sk-SK"/>
        </w:rPr>
        <w:t>Uchádzači, ktorí predložili ponuku:</w:t>
      </w:r>
    </w:p>
    <w:tbl>
      <w:tblPr>
        <w:tblStyle w:val="Strednmrieka3zvraznenie4"/>
        <w:tblW w:w="10031" w:type="dxa"/>
        <w:tblLayout w:type="fixed"/>
        <w:tblLook w:val="04A0" w:firstRow="1" w:lastRow="0" w:firstColumn="1" w:lastColumn="0" w:noHBand="0" w:noVBand="1"/>
      </w:tblPr>
      <w:tblGrid>
        <w:gridCol w:w="433"/>
        <w:gridCol w:w="3644"/>
        <w:gridCol w:w="1418"/>
        <w:gridCol w:w="1417"/>
        <w:gridCol w:w="1560"/>
        <w:gridCol w:w="1559"/>
      </w:tblGrid>
      <w:tr w:rsidR="00056BC6" w:rsidRPr="00241E6E" w14:paraId="2F5B521A" w14:textId="1C69A15B" w:rsidTr="00DD42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" w:type="dxa"/>
          </w:tcPr>
          <w:p w14:paraId="5A6D2E0B" w14:textId="77777777" w:rsidR="00056BC6" w:rsidRPr="00DE655F" w:rsidRDefault="00056BC6" w:rsidP="00393E97">
            <w:pPr>
              <w:pStyle w:val="Default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  <w:p w14:paraId="298C3BD5" w14:textId="77777777" w:rsidR="00056BC6" w:rsidRPr="00DE655F" w:rsidRDefault="00056BC6" w:rsidP="00393E97">
            <w:pPr>
              <w:pStyle w:val="Default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sz w:val="19"/>
                <w:szCs w:val="19"/>
              </w:rPr>
              <w:t>P. č.</w:t>
            </w:r>
          </w:p>
        </w:tc>
        <w:tc>
          <w:tcPr>
            <w:tcW w:w="3644" w:type="dxa"/>
            <w:vAlign w:val="center"/>
          </w:tcPr>
          <w:p w14:paraId="03E01A12" w14:textId="77777777" w:rsidR="00056BC6" w:rsidRPr="00DE655F" w:rsidRDefault="00056BC6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</w:p>
          <w:p w14:paraId="4754E726" w14:textId="77777777" w:rsidR="00056BC6" w:rsidRPr="00241E6E" w:rsidRDefault="00056BC6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r w:rsidRPr="00241E6E">
              <w:rPr>
                <w:rFonts w:asciiTheme="minorHAnsi" w:hAnsiTheme="minorHAnsi" w:cstheme="minorHAnsi"/>
                <w:sz w:val="19"/>
                <w:szCs w:val="19"/>
              </w:rPr>
              <w:t>Obchodné meno a sídlo alebo</w:t>
            </w:r>
          </w:p>
          <w:p w14:paraId="1F348901" w14:textId="77777777" w:rsidR="00056BC6" w:rsidRPr="00DE655F" w:rsidRDefault="00056BC6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r w:rsidRPr="00241E6E">
              <w:rPr>
                <w:rFonts w:asciiTheme="minorHAnsi" w:hAnsiTheme="minorHAnsi" w:cstheme="minorHAnsi"/>
                <w:sz w:val="19"/>
                <w:szCs w:val="19"/>
              </w:rPr>
              <w:t>miesto podnikania uchádzača*:</w:t>
            </w:r>
          </w:p>
        </w:tc>
        <w:tc>
          <w:tcPr>
            <w:tcW w:w="1418" w:type="dxa"/>
            <w:vAlign w:val="center"/>
          </w:tcPr>
          <w:p w14:paraId="3D78A9EE" w14:textId="77777777" w:rsidR="00056BC6" w:rsidRPr="00241E6E" w:rsidRDefault="00056BC6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9"/>
                <w:szCs w:val="19"/>
              </w:rPr>
            </w:pPr>
          </w:p>
          <w:p w14:paraId="591BDCA3" w14:textId="77777777" w:rsidR="00056BC6" w:rsidRPr="00241E6E" w:rsidRDefault="00056BC6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r w:rsidRPr="00241E6E">
              <w:rPr>
                <w:rFonts w:asciiTheme="minorHAnsi" w:hAnsiTheme="minorHAnsi" w:cstheme="minorHAnsi"/>
                <w:sz w:val="19"/>
                <w:szCs w:val="19"/>
              </w:rPr>
              <w:t>Dátum a čas predloženia ponuky</w:t>
            </w:r>
          </w:p>
          <w:p w14:paraId="1CEC3681" w14:textId="77777777" w:rsidR="00056BC6" w:rsidRPr="00241E6E" w:rsidRDefault="00056BC6" w:rsidP="00393E97">
            <w:pPr>
              <w:autoSpaceDE w:val="0"/>
              <w:autoSpaceDN w:val="0"/>
              <w:adjustRightInd w:val="0"/>
              <w:spacing w:before="8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</w:tc>
        <w:tc>
          <w:tcPr>
            <w:tcW w:w="1417" w:type="dxa"/>
            <w:vAlign w:val="center"/>
          </w:tcPr>
          <w:p w14:paraId="2CF3ABCF" w14:textId="77777777" w:rsidR="00056BC6" w:rsidRPr="00241E6E" w:rsidRDefault="00056BC6" w:rsidP="00393E97">
            <w:pPr>
              <w:pStyle w:val="Defaul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9"/>
                <w:szCs w:val="19"/>
              </w:rPr>
            </w:pPr>
          </w:p>
          <w:p w14:paraId="1B12FFD7" w14:textId="77777777" w:rsidR="00056BC6" w:rsidRPr="00241E6E" w:rsidRDefault="00056BC6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r w:rsidRPr="00241E6E">
              <w:rPr>
                <w:rFonts w:asciiTheme="minorHAnsi" w:hAnsiTheme="minorHAnsi" w:cstheme="minorHAnsi"/>
                <w:sz w:val="19"/>
                <w:szCs w:val="19"/>
              </w:rPr>
              <w:t>Spôsob predloženia ponuky (osob./poštou/kuriér)</w:t>
            </w:r>
          </w:p>
          <w:p w14:paraId="42ED9433" w14:textId="77777777" w:rsidR="00056BC6" w:rsidRPr="00241E6E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</w:tc>
        <w:tc>
          <w:tcPr>
            <w:tcW w:w="1560" w:type="dxa"/>
            <w:vAlign w:val="center"/>
          </w:tcPr>
          <w:p w14:paraId="793A75B9" w14:textId="607AB87B" w:rsidR="00056BC6" w:rsidRPr="00DD42F3" w:rsidRDefault="00056BC6" w:rsidP="00393E97">
            <w:pPr>
              <w:pStyle w:val="Defaul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color w:val="auto"/>
                <w:sz w:val="19"/>
                <w:szCs w:val="19"/>
              </w:rPr>
            </w:pPr>
            <w:r w:rsidRPr="00DD42F3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Výška cenovej ponuky v EUR bez DPH</w:t>
            </w:r>
          </w:p>
        </w:tc>
        <w:tc>
          <w:tcPr>
            <w:tcW w:w="1559" w:type="dxa"/>
            <w:vAlign w:val="center"/>
          </w:tcPr>
          <w:p w14:paraId="1B5FD290" w14:textId="35EFE331" w:rsidR="00056BC6" w:rsidRPr="00DD42F3" w:rsidRDefault="00056BC6" w:rsidP="00393E97">
            <w:pPr>
              <w:pStyle w:val="Defaul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color w:val="auto"/>
                <w:sz w:val="19"/>
                <w:szCs w:val="19"/>
              </w:rPr>
            </w:pPr>
            <w:r w:rsidRPr="00DD42F3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Výška cenovej ponuky v EUR s DPH</w:t>
            </w:r>
          </w:p>
        </w:tc>
      </w:tr>
      <w:tr w:rsidR="00056BC6" w:rsidRPr="00241E6E" w14:paraId="175C5062" w14:textId="575A52A4" w:rsidTr="00DD42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" w:type="dxa"/>
          </w:tcPr>
          <w:p w14:paraId="5D6986A9" w14:textId="77777777" w:rsidR="00056BC6" w:rsidRPr="00241E6E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1.</w:t>
            </w:r>
          </w:p>
        </w:tc>
        <w:tc>
          <w:tcPr>
            <w:tcW w:w="3644" w:type="dxa"/>
          </w:tcPr>
          <w:p w14:paraId="345FEBB8" w14:textId="77777777" w:rsidR="00056BC6" w:rsidRPr="00A21EAF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418" w:type="dxa"/>
          </w:tcPr>
          <w:p w14:paraId="5EE2C204" w14:textId="77777777" w:rsidR="00056BC6" w:rsidRPr="00A21EAF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417" w:type="dxa"/>
          </w:tcPr>
          <w:p w14:paraId="3C39FAEE" w14:textId="77777777" w:rsidR="00056BC6" w:rsidRPr="00A21EAF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60" w:type="dxa"/>
          </w:tcPr>
          <w:p w14:paraId="0613C6F3" w14:textId="77777777" w:rsidR="00056BC6" w:rsidRPr="00A21EAF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3F2130D3" w14:textId="77777777" w:rsidR="00056BC6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056BC6" w:rsidRPr="00241E6E" w14:paraId="2AFFC0AF" w14:textId="141456ED" w:rsidTr="00DD42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" w:type="dxa"/>
          </w:tcPr>
          <w:p w14:paraId="4B8483DC" w14:textId="77777777" w:rsidR="00056BC6" w:rsidRPr="00241E6E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2.</w:t>
            </w:r>
          </w:p>
        </w:tc>
        <w:tc>
          <w:tcPr>
            <w:tcW w:w="3644" w:type="dxa"/>
          </w:tcPr>
          <w:p w14:paraId="35C37AF8" w14:textId="77777777" w:rsidR="00056BC6" w:rsidRPr="00A21EAF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418" w:type="dxa"/>
          </w:tcPr>
          <w:p w14:paraId="27515316" w14:textId="77777777" w:rsidR="00056BC6" w:rsidRPr="00A21EAF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417" w:type="dxa"/>
          </w:tcPr>
          <w:p w14:paraId="75ED4868" w14:textId="77777777" w:rsidR="00056BC6" w:rsidRPr="00A21EAF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60" w:type="dxa"/>
          </w:tcPr>
          <w:p w14:paraId="02E7BF2B" w14:textId="77777777" w:rsidR="00056BC6" w:rsidRPr="00A21EAF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6B577186" w14:textId="77777777" w:rsidR="00056BC6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056BC6" w:rsidRPr="00241E6E" w14:paraId="4DEE274D" w14:textId="5CCD7485" w:rsidTr="00DD42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" w:type="dxa"/>
          </w:tcPr>
          <w:p w14:paraId="308FB9A4" w14:textId="77777777" w:rsidR="00056BC6" w:rsidRPr="00241E6E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3.</w:t>
            </w:r>
          </w:p>
        </w:tc>
        <w:tc>
          <w:tcPr>
            <w:tcW w:w="3644" w:type="dxa"/>
          </w:tcPr>
          <w:p w14:paraId="14D187AC" w14:textId="77777777" w:rsidR="00056BC6" w:rsidRPr="00A21EAF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418" w:type="dxa"/>
          </w:tcPr>
          <w:p w14:paraId="454E82B6" w14:textId="77777777" w:rsidR="00056BC6" w:rsidRPr="00A21EAF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417" w:type="dxa"/>
          </w:tcPr>
          <w:p w14:paraId="6FF966EB" w14:textId="77777777" w:rsidR="00056BC6" w:rsidRPr="00A21EAF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60" w:type="dxa"/>
          </w:tcPr>
          <w:p w14:paraId="6400824D" w14:textId="77777777" w:rsidR="00056BC6" w:rsidRPr="00A21EAF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50FC02C8" w14:textId="77777777" w:rsidR="00056BC6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056BC6" w:rsidRPr="00241E6E" w14:paraId="60339343" w14:textId="2496B5B2" w:rsidTr="00DD42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" w:type="dxa"/>
          </w:tcPr>
          <w:p w14:paraId="44669E66" w14:textId="77777777" w:rsidR="00056BC6" w:rsidRPr="00241E6E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4.</w:t>
            </w:r>
          </w:p>
        </w:tc>
        <w:tc>
          <w:tcPr>
            <w:tcW w:w="3644" w:type="dxa"/>
          </w:tcPr>
          <w:p w14:paraId="2FD77856" w14:textId="77777777" w:rsidR="00056BC6" w:rsidRPr="00A21EAF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418" w:type="dxa"/>
          </w:tcPr>
          <w:p w14:paraId="78304771" w14:textId="77777777" w:rsidR="00056BC6" w:rsidRPr="00A21EAF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417" w:type="dxa"/>
          </w:tcPr>
          <w:p w14:paraId="6F31AFD6" w14:textId="77777777" w:rsidR="00056BC6" w:rsidRPr="00A21EAF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60" w:type="dxa"/>
          </w:tcPr>
          <w:p w14:paraId="32DE89BB" w14:textId="77777777" w:rsidR="00056BC6" w:rsidRPr="00A21EAF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44C524BD" w14:textId="77777777" w:rsidR="00056BC6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056BC6" w:rsidRPr="00241E6E" w14:paraId="31248A7E" w14:textId="4EE60B09" w:rsidTr="00DD42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" w:type="dxa"/>
          </w:tcPr>
          <w:p w14:paraId="35A5482F" w14:textId="77777777" w:rsidR="00056BC6" w:rsidRPr="00241E6E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5.</w:t>
            </w:r>
          </w:p>
        </w:tc>
        <w:tc>
          <w:tcPr>
            <w:tcW w:w="3644" w:type="dxa"/>
          </w:tcPr>
          <w:p w14:paraId="20CEFA8F" w14:textId="77777777" w:rsidR="00056BC6" w:rsidRPr="00A21EAF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418" w:type="dxa"/>
          </w:tcPr>
          <w:p w14:paraId="3F6EFE5D" w14:textId="77777777" w:rsidR="00056BC6" w:rsidRPr="00A21EAF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417" w:type="dxa"/>
          </w:tcPr>
          <w:p w14:paraId="20211B64" w14:textId="77777777" w:rsidR="00056BC6" w:rsidRPr="00A21EAF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60" w:type="dxa"/>
          </w:tcPr>
          <w:p w14:paraId="0AEB10D6" w14:textId="77777777" w:rsidR="00056BC6" w:rsidRPr="00A21EAF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6A423ACC" w14:textId="77777777" w:rsidR="00056BC6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056BC6" w:rsidRPr="00241E6E" w14:paraId="45996732" w14:textId="3C466DAB" w:rsidTr="00DD42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" w:type="dxa"/>
          </w:tcPr>
          <w:p w14:paraId="61E1E255" w14:textId="77777777" w:rsidR="00056BC6" w:rsidRPr="00241E6E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i/>
                <w:szCs w:val="19"/>
              </w:rPr>
            </w:pPr>
            <w:r w:rsidRPr="00241E6E">
              <w:rPr>
                <w:rFonts w:asciiTheme="minorHAnsi" w:hAnsiTheme="minorHAnsi" w:cstheme="minorHAnsi"/>
                <w:i/>
                <w:szCs w:val="19"/>
              </w:rPr>
              <w:t>...</w:t>
            </w:r>
          </w:p>
        </w:tc>
        <w:tc>
          <w:tcPr>
            <w:tcW w:w="3644" w:type="dxa"/>
          </w:tcPr>
          <w:p w14:paraId="31B4B990" w14:textId="77777777" w:rsidR="00056BC6" w:rsidRPr="00A21EAF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418" w:type="dxa"/>
          </w:tcPr>
          <w:p w14:paraId="7D3F8540" w14:textId="77777777" w:rsidR="00056BC6" w:rsidRPr="00A21EAF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417" w:type="dxa"/>
          </w:tcPr>
          <w:p w14:paraId="08E7F472" w14:textId="77777777" w:rsidR="00056BC6" w:rsidRPr="00A21EAF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60" w:type="dxa"/>
          </w:tcPr>
          <w:p w14:paraId="5D1BE384" w14:textId="77777777" w:rsidR="00056BC6" w:rsidRPr="00A21EAF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74EA125C" w14:textId="77777777" w:rsidR="00056BC6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</w:tbl>
    <w:p w14:paraId="6671549E" w14:textId="77777777" w:rsidR="004C4BCE" w:rsidRDefault="004C4BCE" w:rsidP="004C4BCE">
      <w:pPr>
        <w:autoSpaceDE w:val="0"/>
        <w:autoSpaceDN w:val="0"/>
        <w:adjustRightInd w:val="0"/>
        <w:rPr>
          <w:rFonts w:cs="Arial"/>
          <w:szCs w:val="19"/>
          <w:lang w:val="sk-SK"/>
        </w:rPr>
      </w:pPr>
    </w:p>
    <w:p w14:paraId="0F130021" w14:textId="77777777" w:rsidR="00D44FE7" w:rsidRDefault="00D44FE7" w:rsidP="004C4BCE">
      <w:pPr>
        <w:autoSpaceDE w:val="0"/>
        <w:autoSpaceDN w:val="0"/>
        <w:adjustRightInd w:val="0"/>
        <w:rPr>
          <w:rFonts w:cs="Arial"/>
          <w:szCs w:val="19"/>
          <w:lang w:val="sk-SK"/>
        </w:rPr>
      </w:pPr>
    </w:p>
    <w:p w14:paraId="66F8BB6A" w14:textId="77777777" w:rsidR="00D44FE7" w:rsidRPr="001944A3" w:rsidRDefault="00D44FE7" w:rsidP="004C4BCE">
      <w:pPr>
        <w:autoSpaceDE w:val="0"/>
        <w:autoSpaceDN w:val="0"/>
        <w:adjustRightInd w:val="0"/>
        <w:rPr>
          <w:rFonts w:cs="Arial"/>
          <w:b/>
          <w:bCs/>
          <w:szCs w:val="19"/>
          <w:lang w:val="sk-SK"/>
        </w:rPr>
      </w:pPr>
    </w:p>
    <w:p w14:paraId="0CB5F700" w14:textId="0BA8606C" w:rsidR="00276DA5" w:rsidRDefault="00DE6A28" w:rsidP="004C4BCE">
      <w:pPr>
        <w:autoSpaceDE w:val="0"/>
        <w:autoSpaceDN w:val="0"/>
        <w:adjustRightInd w:val="0"/>
        <w:rPr>
          <w:ins w:id="201" w:author="Andrea Bergmannová" w:date="2018-12-11T17:11:00Z"/>
          <w:rFonts w:cs="Arial"/>
          <w:b/>
          <w:bCs/>
          <w:szCs w:val="19"/>
          <w:lang w:val="sk-SK"/>
        </w:rPr>
      </w:pPr>
      <w:r>
        <w:rPr>
          <w:rFonts w:cs="Arial"/>
          <w:b/>
          <w:bCs/>
          <w:szCs w:val="19"/>
          <w:lang w:val="sk-SK"/>
        </w:rPr>
        <w:t>10</w:t>
      </w:r>
      <w:r w:rsidR="004C4BCE" w:rsidRPr="001944A3">
        <w:rPr>
          <w:rFonts w:cs="Arial"/>
          <w:b/>
          <w:bCs/>
          <w:szCs w:val="19"/>
          <w:lang w:val="sk-SK"/>
        </w:rPr>
        <w:t xml:space="preserve">. </w:t>
      </w:r>
      <w:ins w:id="202" w:author="Andrea Bergmannová" w:date="2018-12-11T17:11:00Z">
        <w:r w:rsidR="00276DA5" w:rsidRPr="00276DA5">
          <w:rPr>
            <w:rFonts w:cs="Arial"/>
            <w:b/>
            <w:bCs/>
            <w:szCs w:val="19"/>
            <w:lang w:val="sk-SK"/>
          </w:rPr>
          <w:t>Spôsob vzniku záväzku (zmluva, objednávka, ...):</w:t>
        </w:r>
      </w:ins>
    </w:p>
    <w:p w14:paraId="24C82CA8" w14:textId="42609B8A" w:rsidR="004C4BCE" w:rsidRPr="001944A3" w:rsidRDefault="00276DA5" w:rsidP="004C4BCE">
      <w:pPr>
        <w:autoSpaceDE w:val="0"/>
        <w:autoSpaceDN w:val="0"/>
        <w:adjustRightInd w:val="0"/>
        <w:rPr>
          <w:rFonts w:cs="Arial"/>
          <w:szCs w:val="19"/>
          <w:lang w:val="sk-SK"/>
        </w:rPr>
      </w:pPr>
      <w:ins w:id="203" w:author="Andrea Bergmannová" w:date="2018-12-11T17:11:00Z">
        <w:r>
          <w:rPr>
            <w:rFonts w:cs="Arial"/>
            <w:b/>
            <w:bCs/>
            <w:szCs w:val="19"/>
            <w:lang w:val="sk-SK"/>
          </w:rPr>
          <w:t xml:space="preserve">11. </w:t>
        </w:r>
      </w:ins>
      <w:r w:rsidR="004C4BCE" w:rsidRPr="001944A3">
        <w:rPr>
          <w:rFonts w:cs="Arial"/>
          <w:b/>
          <w:bCs/>
          <w:szCs w:val="19"/>
          <w:lang w:val="sk-SK"/>
        </w:rPr>
        <w:t xml:space="preserve">Meno a priezvisko, funkcia a pracovisko </w:t>
      </w:r>
      <w:del w:id="204" w:author="Andrea Bergmannová" w:date="2018-12-11T17:12:00Z">
        <w:r w:rsidR="004C4BCE" w:rsidRPr="001944A3" w:rsidDel="00276DA5">
          <w:rPr>
            <w:rFonts w:cs="Arial"/>
            <w:b/>
            <w:bCs/>
            <w:szCs w:val="19"/>
            <w:lang w:val="sk-SK"/>
          </w:rPr>
          <w:delText>zamestnanca</w:delText>
        </w:r>
      </w:del>
      <w:ins w:id="205" w:author="Andrea Bergmannová" w:date="2018-12-11T17:12:00Z">
        <w:r>
          <w:rPr>
            <w:rFonts w:cs="Arial"/>
            <w:b/>
            <w:bCs/>
            <w:szCs w:val="19"/>
            <w:lang w:val="sk-SK"/>
          </w:rPr>
          <w:t>zodpovednej osoby/osôb</w:t>
        </w:r>
      </w:ins>
      <w:r w:rsidR="004C4BCE" w:rsidRPr="001944A3">
        <w:rPr>
          <w:rFonts w:cs="Arial"/>
          <w:b/>
          <w:bCs/>
          <w:szCs w:val="19"/>
          <w:lang w:val="sk-SK"/>
        </w:rPr>
        <w:t xml:space="preserve">, </w:t>
      </w:r>
      <w:del w:id="206" w:author="Andrea Bergmannová" w:date="2018-12-11T17:12:00Z">
        <w:r w:rsidR="004C4BCE" w:rsidRPr="001944A3" w:rsidDel="00276DA5">
          <w:rPr>
            <w:rFonts w:cs="Arial"/>
            <w:b/>
            <w:bCs/>
            <w:szCs w:val="19"/>
            <w:lang w:val="sk-SK"/>
          </w:rPr>
          <w:delText xml:space="preserve">ktorý </w:delText>
        </w:r>
      </w:del>
      <w:ins w:id="207" w:author="Andrea Bergmannová" w:date="2018-12-11T17:12:00Z">
        <w:r w:rsidRPr="001944A3">
          <w:rPr>
            <w:rFonts w:cs="Arial"/>
            <w:b/>
            <w:bCs/>
            <w:szCs w:val="19"/>
            <w:lang w:val="sk-SK"/>
          </w:rPr>
          <w:t>ktor</w:t>
        </w:r>
        <w:r>
          <w:rPr>
            <w:rFonts w:cs="Arial"/>
            <w:b/>
            <w:bCs/>
            <w:szCs w:val="19"/>
            <w:lang w:val="sk-SK"/>
          </w:rPr>
          <w:t>á/ktoré</w:t>
        </w:r>
        <w:r w:rsidRPr="001944A3">
          <w:rPr>
            <w:rFonts w:cs="Arial"/>
            <w:b/>
            <w:bCs/>
            <w:szCs w:val="19"/>
            <w:lang w:val="sk-SK"/>
          </w:rPr>
          <w:t xml:space="preserve"> </w:t>
        </w:r>
      </w:ins>
      <w:r w:rsidR="004C4BCE" w:rsidRPr="001944A3">
        <w:rPr>
          <w:rFonts w:cs="Arial"/>
          <w:b/>
          <w:bCs/>
          <w:szCs w:val="19"/>
          <w:lang w:val="sk-SK"/>
        </w:rPr>
        <w:t>vykonal</w:t>
      </w:r>
      <w:ins w:id="208" w:author="Andrea Bergmannová" w:date="2018-12-11T17:12:00Z">
        <w:r>
          <w:rPr>
            <w:rFonts w:cs="Arial"/>
            <w:b/>
            <w:bCs/>
            <w:szCs w:val="19"/>
            <w:lang w:val="sk-SK"/>
          </w:rPr>
          <w:t>a/vykonali</w:t>
        </w:r>
      </w:ins>
      <w:r w:rsidR="004C4BCE" w:rsidRPr="001944A3">
        <w:rPr>
          <w:rFonts w:cs="Arial"/>
          <w:b/>
          <w:bCs/>
          <w:szCs w:val="19"/>
          <w:lang w:val="sk-SK"/>
        </w:rPr>
        <w:t xml:space="preserve"> prieskum</w:t>
      </w:r>
      <w:ins w:id="209" w:author="Andrea Bergmannová" w:date="2018-12-11T17:11:00Z">
        <w:r>
          <w:rPr>
            <w:rFonts w:cs="Arial"/>
            <w:b/>
            <w:bCs/>
            <w:szCs w:val="19"/>
            <w:lang w:val="sk-SK"/>
          </w:rPr>
          <w:t xml:space="preserve"> trhu</w:t>
        </w:r>
      </w:ins>
      <w:r w:rsidR="004C4BCE" w:rsidRPr="001944A3">
        <w:rPr>
          <w:rFonts w:cs="Arial"/>
          <w:b/>
          <w:bCs/>
          <w:szCs w:val="19"/>
          <w:lang w:val="sk-SK"/>
        </w:rPr>
        <w:t xml:space="preserve">: </w:t>
      </w:r>
    </w:p>
    <w:p w14:paraId="2E65FB27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szCs w:val="19"/>
          <w:lang w:val="sk-SK"/>
        </w:rPr>
      </w:pPr>
    </w:p>
    <w:p w14:paraId="1960E402" w14:textId="77777777" w:rsidR="004C4BCE" w:rsidRPr="001944A3" w:rsidRDefault="004C4BCE" w:rsidP="004C4BCE">
      <w:pPr>
        <w:rPr>
          <w:rFonts w:cs="Arial"/>
          <w:b/>
          <w:szCs w:val="19"/>
          <w:lang w:val="sk-SK"/>
        </w:rPr>
      </w:pPr>
      <w:r w:rsidRPr="001944A3">
        <w:rPr>
          <w:rFonts w:cs="Arial"/>
          <w:szCs w:val="19"/>
          <w:lang w:val="sk-SK"/>
        </w:rPr>
        <w:t xml:space="preserve">    </w:t>
      </w:r>
      <w:r w:rsidRPr="001944A3">
        <w:rPr>
          <w:rFonts w:cs="Arial"/>
          <w:b/>
          <w:szCs w:val="19"/>
          <w:lang w:val="sk-SK"/>
        </w:rPr>
        <w:t>Vyhlásenie:</w:t>
      </w:r>
    </w:p>
    <w:p w14:paraId="7FAE2339" w14:textId="77777777" w:rsidR="00E1567B" w:rsidRDefault="00E1567B" w:rsidP="004C4BCE">
      <w:pPr>
        <w:jc w:val="both"/>
        <w:rPr>
          <w:rFonts w:cs="Arial"/>
          <w:szCs w:val="19"/>
          <w:lang w:val="sk-SK"/>
        </w:rPr>
      </w:pPr>
    </w:p>
    <w:p w14:paraId="3517D63A" w14:textId="77777777" w:rsidR="004C4BCE" w:rsidRPr="001944A3" w:rsidRDefault="004C4BCE" w:rsidP="004C4BCE">
      <w:pPr>
        <w:jc w:val="both"/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>Vyhlasujem, že pri vykonávaní tohto prieskumu trhu som postupoval transparentne, odborne, v súlade so svojim najlepším presvedčením a nestranným spôsobom voči všetkým osloveným subjektom s dôrazom na účelné, efektívne a hospodárne vynakladanie finančných prostriedkov.</w:t>
      </w:r>
    </w:p>
    <w:p w14:paraId="76CBE88E" w14:textId="77777777" w:rsidR="00FF5132" w:rsidRDefault="00FF5132" w:rsidP="004C4BCE">
      <w:pPr>
        <w:outlineLvl w:val="0"/>
        <w:rPr>
          <w:rFonts w:cs="Arial"/>
          <w:szCs w:val="19"/>
          <w:lang w:val="sk-SK"/>
        </w:rPr>
      </w:pPr>
    </w:p>
    <w:p w14:paraId="6E823D11" w14:textId="77777777" w:rsidR="004C4BCE" w:rsidRPr="001944A3" w:rsidRDefault="004C4BCE" w:rsidP="004C4BCE">
      <w:pPr>
        <w:outlineLvl w:val="0"/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 xml:space="preserve">Zodpovedný zamestnanec ( komisia ) : </w:t>
      </w:r>
    </w:p>
    <w:p w14:paraId="156DB8C1" w14:textId="77777777" w:rsidR="004C4BCE" w:rsidRPr="001944A3" w:rsidRDefault="004C4BCE" w:rsidP="004C4BCE">
      <w:pPr>
        <w:rPr>
          <w:rFonts w:cs="Arial"/>
          <w:szCs w:val="19"/>
          <w:lang w:val="sk-SK"/>
        </w:rPr>
      </w:pPr>
    </w:p>
    <w:p w14:paraId="568A3FF6" w14:textId="77777777" w:rsidR="00E1567B" w:rsidRDefault="00E1567B" w:rsidP="004C4BCE">
      <w:pPr>
        <w:rPr>
          <w:rFonts w:cs="Arial"/>
          <w:szCs w:val="19"/>
          <w:lang w:val="sk-SK"/>
        </w:rPr>
      </w:pPr>
    </w:p>
    <w:p w14:paraId="10C49CC2" w14:textId="77777777" w:rsidR="00E1567B" w:rsidRDefault="00E1567B" w:rsidP="004C4BCE">
      <w:pPr>
        <w:rPr>
          <w:rFonts w:cs="Arial"/>
          <w:szCs w:val="19"/>
          <w:lang w:val="sk-SK"/>
        </w:rPr>
      </w:pPr>
    </w:p>
    <w:p w14:paraId="61BE7087" w14:textId="77777777" w:rsidR="00E1567B" w:rsidRDefault="00E1567B" w:rsidP="004C4BCE">
      <w:pPr>
        <w:rPr>
          <w:rFonts w:cs="Arial"/>
          <w:szCs w:val="19"/>
          <w:lang w:val="sk-SK"/>
        </w:rPr>
      </w:pPr>
    </w:p>
    <w:p w14:paraId="2D557618" w14:textId="484F4D87" w:rsidR="004C4BCE" w:rsidRPr="001944A3" w:rsidRDefault="004C4BCE" w:rsidP="004C4BCE">
      <w:pPr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>V ...</w:t>
      </w:r>
      <w:r w:rsidR="00E1567B">
        <w:rPr>
          <w:rFonts w:cs="Arial"/>
          <w:szCs w:val="19"/>
          <w:lang w:val="sk-SK"/>
        </w:rPr>
        <w:t>................</w:t>
      </w:r>
      <w:r w:rsidRPr="001944A3">
        <w:rPr>
          <w:rFonts w:cs="Arial"/>
          <w:szCs w:val="19"/>
          <w:lang w:val="sk-SK"/>
        </w:rPr>
        <w:t>............. dňa ........................</w:t>
      </w:r>
    </w:p>
    <w:p w14:paraId="42A0301D" w14:textId="77777777" w:rsidR="004C4BCE" w:rsidRDefault="004C4BCE" w:rsidP="004C4BCE">
      <w:pPr>
        <w:rPr>
          <w:rFonts w:cs="Arial"/>
          <w:szCs w:val="19"/>
          <w:lang w:val="sk-SK"/>
        </w:rPr>
      </w:pPr>
    </w:p>
    <w:p w14:paraId="255E2184" w14:textId="77777777" w:rsidR="00E1567B" w:rsidRDefault="00E1567B" w:rsidP="004C4BCE">
      <w:pPr>
        <w:rPr>
          <w:rFonts w:cs="Arial"/>
          <w:szCs w:val="19"/>
          <w:lang w:val="sk-SK"/>
        </w:rPr>
      </w:pPr>
    </w:p>
    <w:p w14:paraId="273886E4" w14:textId="77777777" w:rsidR="00E1567B" w:rsidRPr="001944A3" w:rsidRDefault="00E1567B" w:rsidP="004C4BCE">
      <w:pPr>
        <w:rPr>
          <w:rFonts w:cs="Arial"/>
          <w:szCs w:val="19"/>
          <w:lang w:val="sk-SK"/>
        </w:rPr>
      </w:pPr>
    </w:p>
    <w:p w14:paraId="1662A79F" w14:textId="77777777" w:rsidR="004C4BCE" w:rsidRPr="001944A3" w:rsidRDefault="004C4BCE" w:rsidP="004C4BCE">
      <w:pPr>
        <w:ind w:firstLine="708"/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 xml:space="preserve">                                                     ...............................................................................................</w:t>
      </w:r>
    </w:p>
    <w:p w14:paraId="57E8C1CB" w14:textId="3E9BACAC" w:rsidR="00DC1DB7" w:rsidRPr="00E1567B" w:rsidRDefault="004C4BCE" w:rsidP="00E1567B">
      <w:pPr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ab/>
      </w:r>
      <w:r w:rsidRPr="001944A3">
        <w:rPr>
          <w:rFonts w:cs="Arial"/>
          <w:szCs w:val="19"/>
          <w:lang w:val="sk-SK"/>
        </w:rPr>
        <w:tab/>
      </w:r>
      <w:r w:rsidRPr="001944A3">
        <w:rPr>
          <w:rFonts w:cs="Arial"/>
          <w:szCs w:val="19"/>
          <w:lang w:val="sk-SK"/>
        </w:rPr>
        <w:tab/>
      </w:r>
      <w:r w:rsidRPr="001944A3">
        <w:rPr>
          <w:rFonts w:cs="Arial"/>
          <w:szCs w:val="19"/>
          <w:lang w:val="sk-SK"/>
        </w:rPr>
        <w:tab/>
        <w:t>Zodpo</w:t>
      </w:r>
      <w:r>
        <w:rPr>
          <w:rFonts w:cs="Arial"/>
          <w:szCs w:val="19"/>
          <w:lang w:val="sk-SK"/>
        </w:rPr>
        <w:t>vedná osoba alebo komisia (meno a</w:t>
      </w:r>
      <w:r w:rsidRPr="001944A3">
        <w:rPr>
          <w:rFonts w:cs="Arial"/>
          <w:szCs w:val="19"/>
          <w:lang w:val="sk-SK"/>
        </w:rPr>
        <w:t xml:space="preserve"> priezvisko, funkcia, podpis)</w:t>
      </w:r>
    </w:p>
    <w:sectPr w:rsidR="00DC1DB7" w:rsidRPr="00E1567B" w:rsidSect="004D23D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24EB39" w14:textId="77777777" w:rsidR="00EB353B" w:rsidRDefault="00EB353B">
      <w:r>
        <w:separator/>
      </w:r>
    </w:p>
    <w:p w14:paraId="2560D395" w14:textId="77777777" w:rsidR="00EB353B" w:rsidRDefault="00EB353B"/>
  </w:endnote>
  <w:endnote w:type="continuationSeparator" w:id="0">
    <w:p w14:paraId="6F7CF665" w14:textId="77777777" w:rsidR="00EB353B" w:rsidRDefault="00EB353B">
      <w:r>
        <w:continuationSeparator/>
      </w:r>
    </w:p>
    <w:p w14:paraId="280578BA" w14:textId="77777777" w:rsidR="00EB353B" w:rsidRDefault="00EB353B"/>
  </w:endnote>
  <w:endnote w:type="continuationNotice" w:id="1">
    <w:p w14:paraId="02357B56" w14:textId="77777777" w:rsidR="00EB353B" w:rsidRDefault="00EB353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6CB3D0" w14:textId="77777777" w:rsidR="007559EE" w:rsidRDefault="007559EE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559E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551D7D" w14:textId="77777777" w:rsidR="00AD2828" w:rsidRDefault="00AD2828" w:rsidP="00AD2828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</w:p>
  <w:p w14:paraId="49580195" w14:textId="1FC077E6" w:rsidR="00AD2828" w:rsidRPr="004D23DF" w:rsidRDefault="00AB4DDF" w:rsidP="00AB4DDF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18"/>
        <w:szCs w:val="18"/>
      </w:rPr>
    </w:pPr>
    <w:r>
      <w:rPr>
        <w:i/>
        <w:sz w:val="20"/>
        <w:szCs w:val="20"/>
      </w:rPr>
      <w:t xml:space="preserve">Platnosť: </w:t>
    </w:r>
    <w:del w:id="210" w:author="Miruška Hrabčáková" w:date="2018-12-13T10:40:00Z">
      <w:r w:rsidR="00DD42F3" w:rsidDel="007559EE">
        <w:rPr>
          <w:i/>
          <w:sz w:val="20"/>
          <w:szCs w:val="20"/>
        </w:rPr>
        <w:delText>02</w:delText>
      </w:r>
    </w:del>
    <w:ins w:id="211" w:author="Miruška Hrabčáková" w:date="2018-12-13T10:40:00Z">
      <w:r w:rsidR="007559EE">
        <w:rPr>
          <w:i/>
          <w:sz w:val="20"/>
          <w:szCs w:val="20"/>
        </w:rPr>
        <w:t>13</w:t>
      </w:r>
    </w:ins>
    <w:r w:rsidR="0056082B">
      <w:rPr>
        <w:i/>
        <w:sz w:val="20"/>
        <w:szCs w:val="20"/>
      </w:rPr>
      <w:t>.</w:t>
    </w:r>
    <w:r w:rsidR="00DD42F3">
      <w:rPr>
        <w:i/>
        <w:sz w:val="20"/>
        <w:szCs w:val="20"/>
      </w:rPr>
      <w:t>1</w:t>
    </w:r>
    <w:del w:id="212" w:author="Miruška Hrabčáková" w:date="2018-12-13T10:40:00Z">
      <w:r w:rsidR="00DD42F3" w:rsidDel="007559EE">
        <w:rPr>
          <w:i/>
          <w:sz w:val="20"/>
          <w:szCs w:val="20"/>
        </w:rPr>
        <w:delText>1</w:delText>
      </w:r>
    </w:del>
    <w:ins w:id="213" w:author="Miruška Hrabčáková" w:date="2018-12-13T10:40:00Z">
      <w:r w:rsidR="007559EE">
        <w:rPr>
          <w:i/>
          <w:sz w:val="20"/>
          <w:szCs w:val="20"/>
        </w:rPr>
        <w:t>2</w:t>
      </w:r>
    </w:ins>
    <w:r w:rsidR="0056082B">
      <w:rPr>
        <w:i/>
        <w:sz w:val="20"/>
        <w:szCs w:val="20"/>
      </w:rPr>
      <w:t>.201</w:t>
    </w:r>
    <w:del w:id="214" w:author="Miruška Hrabčáková" w:date="2018-12-13T10:40:00Z">
      <w:r w:rsidR="0056082B" w:rsidDel="007559EE">
        <w:rPr>
          <w:i/>
          <w:sz w:val="20"/>
          <w:szCs w:val="20"/>
        </w:rPr>
        <w:delText>6</w:delText>
      </w:r>
    </w:del>
    <w:ins w:id="215" w:author="Miruška Hrabčáková" w:date="2018-12-13T10:40:00Z">
      <w:r w:rsidR="007559EE">
        <w:rPr>
          <w:i/>
          <w:sz w:val="20"/>
          <w:szCs w:val="20"/>
        </w:rPr>
        <w:t>8</w:t>
      </w:r>
    </w:ins>
    <w:r>
      <w:rPr>
        <w:i/>
        <w:sz w:val="20"/>
        <w:szCs w:val="20"/>
      </w:rPr>
      <w:t xml:space="preserve">, účinnosť: </w:t>
    </w:r>
    <w:del w:id="216" w:author="Miruška Hrabčáková" w:date="2018-12-13T10:40:00Z">
      <w:r w:rsidR="00DD42F3" w:rsidDel="007559EE">
        <w:rPr>
          <w:i/>
          <w:sz w:val="20"/>
          <w:szCs w:val="20"/>
        </w:rPr>
        <w:delText>02</w:delText>
      </w:r>
    </w:del>
    <w:ins w:id="217" w:author="Miruška Hrabčáková" w:date="2018-12-13T10:40:00Z">
      <w:r w:rsidR="007559EE">
        <w:rPr>
          <w:i/>
          <w:sz w:val="20"/>
          <w:szCs w:val="20"/>
        </w:rPr>
        <w:t>13</w:t>
      </w:r>
    </w:ins>
    <w:r w:rsidR="0056082B">
      <w:rPr>
        <w:i/>
        <w:sz w:val="20"/>
        <w:szCs w:val="20"/>
      </w:rPr>
      <w:t>.</w:t>
    </w:r>
    <w:r w:rsidR="00DD42F3">
      <w:rPr>
        <w:i/>
        <w:sz w:val="20"/>
        <w:szCs w:val="20"/>
      </w:rPr>
      <w:t>1</w:t>
    </w:r>
    <w:del w:id="218" w:author="Miruška Hrabčáková" w:date="2018-12-13T10:40:00Z">
      <w:r w:rsidR="00DD42F3" w:rsidDel="007559EE">
        <w:rPr>
          <w:i/>
          <w:sz w:val="20"/>
          <w:szCs w:val="20"/>
        </w:rPr>
        <w:delText>1</w:delText>
      </w:r>
    </w:del>
    <w:ins w:id="219" w:author="Miruška Hrabčáková" w:date="2018-12-13T10:40:00Z">
      <w:r w:rsidR="007559EE">
        <w:rPr>
          <w:i/>
          <w:sz w:val="20"/>
          <w:szCs w:val="20"/>
        </w:rPr>
        <w:t>2</w:t>
      </w:r>
    </w:ins>
    <w:r w:rsidR="0056082B">
      <w:rPr>
        <w:i/>
        <w:sz w:val="20"/>
        <w:szCs w:val="20"/>
      </w:rPr>
      <w:t>.201</w:t>
    </w:r>
    <w:del w:id="220" w:author="Miruška Hrabčáková" w:date="2018-12-13T10:40:00Z">
      <w:r w:rsidR="0056082B" w:rsidDel="007559EE">
        <w:rPr>
          <w:i/>
          <w:sz w:val="20"/>
          <w:szCs w:val="20"/>
        </w:rPr>
        <w:delText>6</w:delText>
      </w:r>
    </w:del>
    <w:ins w:id="221" w:author="Miruška Hrabčáková" w:date="2018-12-13T10:40:00Z">
      <w:r w:rsidR="007559EE">
        <w:rPr>
          <w:i/>
          <w:sz w:val="20"/>
          <w:szCs w:val="20"/>
        </w:rPr>
        <w:t>8</w:t>
      </w:r>
    </w:ins>
    <w:bookmarkStart w:id="222" w:name="_GoBack"/>
    <w:bookmarkEnd w:id="222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3E9FC5" w14:textId="77777777" w:rsidR="00EB353B" w:rsidRDefault="00EB353B">
      <w:r>
        <w:separator/>
      </w:r>
    </w:p>
    <w:p w14:paraId="538437C2" w14:textId="77777777" w:rsidR="00EB353B" w:rsidRDefault="00EB353B"/>
  </w:footnote>
  <w:footnote w:type="continuationSeparator" w:id="0">
    <w:p w14:paraId="6DF63B5E" w14:textId="77777777" w:rsidR="00EB353B" w:rsidRDefault="00EB353B">
      <w:r>
        <w:continuationSeparator/>
      </w:r>
    </w:p>
    <w:p w14:paraId="1A50716C" w14:textId="77777777" w:rsidR="00EB353B" w:rsidRDefault="00EB353B"/>
  </w:footnote>
  <w:footnote w:type="continuationNotice" w:id="1">
    <w:p w14:paraId="1C7F8B7F" w14:textId="77777777" w:rsidR="00EB353B" w:rsidRDefault="00EB353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233C17" w14:textId="77777777" w:rsidR="007559EE" w:rsidRDefault="007559EE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8C205" w14:textId="77777777" w:rsidR="006D04C5" w:rsidRPr="00624DC2" w:rsidRDefault="006D04C5">
    <w:pPr>
      <w:pStyle w:val="Hlavika"/>
      <w:tabs>
        <w:tab w:val="left" w:pos="709"/>
      </w:tabs>
      <w:rPr>
        <w:lang w:val="en-GB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85B6A2" w14:textId="2918D71E" w:rsidR="007F1005" w:rsidRDefault="007F1005" w:rsidP="007F1005">
    <w:pPr>
      <w:pStyle w:val="Hlavika"/>
      <w:jc w:val="center"/>
    </w:pPr>
    <w:r>
      <w:rPr>
        <w:noProof/>
        <w:lang w:val="sk-SK" w:eastAsia="sk-SK"/>
      </w:rPr>
      <w:drawing>
        <wp:inline distT="0" distB="0" distL="0" distR="0" wp14:anchorId="64400827" wp14:editId="5A9F3749">
          <wp:extent cx="4556125" cy="771525"/>
          <wp:effectExtent l="0" t="0" r="0" b="0"/>
          <wp:docPr id="3" name="Obrázok 3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612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3771613"/>
    <w:multiLevelType w:val="hybridMultilevel"/>
    <w:tmpl w:val="038C72AC"/>
    <w:lvl w:ilvl="0" w:tplc="041B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2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7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20">
    <w:nsid w:val="1043128E"/>
    <w:multiLevelType w:val="hybridMultilevel"/>
    <w:tmpl w:val="E6BC7A3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3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7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9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2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6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7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8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4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4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9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1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2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4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6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7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9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1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6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9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4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5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6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8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9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2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0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2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4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6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7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8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0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4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5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8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0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1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2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5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1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4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8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9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1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2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3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5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6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9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0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2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2"/>
  </w:num>
  <w:num w:numId="2">
    <w:abstractNumId w:val="83"/>
  </w:num>
  <w:num w:numId="3">
    <w:abstractNumId w:val="27"/>
  </w:num>
  <w:num w:numId="4">
    <w:abstractNumId w:val="121"/>
  </w:num>
  <w:num w:numId="5">
    <w:abstractNumId w:val="43"/>
  </w:num>
  <w:num w:numId="6">
    <w:abstractNumId w:val="119"/>
  </w:num>
  <w:num w:numId="7">
    <w:abstractNumId w:val="84"/>
  </w:num>
  <w:num w:numId="8">
    <w:abstractNumId w:val="152"/>
  </w:num>
  <w:num w:numId="9">
    <w:abstractNumId w:val="99"/>
  </w:num>
  <w:num w:numId="10">
    <w:abstractNumId w:val="22"/>
  </w:num>
  <w:num w:numId="11">
    <w:abstractNumId w:val="35"/>
  </w:num>
  <w:num w:numId="12">
    <w:abstractNumId w:val="91"/>
  </w:num>
  <w:num w:numId="13">
    <w:abstractNumId w:val="1"/>
  </w:num>
  <w:num w:numId="14">
    <w:abstractNumId w:val="19"/>
  </w:num>
  <w:num w:numId="15">
    <w:abstractNumId w:val="0"/>
  </w:num>
  <w:num w:numId="16">
    <w:abstractNumId w:val="125"/>
  </w:num>
  <w:num w:numId="17">
    <w:abstractNumId w:val="133"/>
  </w:num>
  <w:num w:numId="18">
    <w:abstractNumId w:val="53"/>
  </w:num>
  <w:num w:numId="19">
    <w:abstractNumId w:val="40"/>
  </w:num>
  <w:num w:numId="20">
    <w:abstractNumId w:val="137"/>
  </w:num>
  <w:num w:numId="21">
    <w:abstractNumId w:val="2"/>
  </w:num>
  <w:num w:numId="22">
    <w:abstractNumId w:val="88"/>
  </w:num>
  <w:num w:numId="23">
    <w:abstractNumId w:val="39"/>
  </w:num>
  <w:num w:numId="24">
    <w:abstractNumId w:val="118"/>
  </w:num>
  <w:num w:numId="25">
    <w:abstractNumId w:val="139"/>
  </w:num>
  <w:num w:numId="26">
    <w:abstractNumId w:val="65"/>
  </w:num>
  <w:num w:numId="27">
    <w:abstractNumId w:val="140"/>
  </w:num>
  <w:num w:numId="28">
    <w:abstractNumId w:val="110"/>
  </w:num>
  <w:num w:numId="29">
    <w:abstractNumId w:val="79"/>
  </w:num>
  <w:num w:numId="30">
    <w:abstractNumId w:val="113"/>
  </w:num>
  <w:num w:numId="31">
    <w:abstractNumId w:val="33"/>
  </w:num>
  <w:num w:numId="32">
    <w:abstractNumId w:val="117"/>
  </w:num>
  <w:num w:numId="33">
    <w:abstractNumId w:val="103"/>
  </w:num>
  <w:num w:numId="34">
    <w:abstractNumId w:val="144"/>
  </w:num>
  <w:num w:numId="35">
    <w:abstractNumId w:val="129"/>
  </w:num>
  <w:num w:numId="36">
    <w:abstractNumId w:val="145"/>
  </w:num>
  <w:num w:numId="37">
    <w:abstractNumId w:val="149"/>
  </w:num>
  <w:num w:numId="38">
    <w:abstractNumId w:val="75"/>
  </w:num>
  <w:num w:numId="39">
    <w:abstractNumId w:val="4"/>
  </w:num>
  <w:num w:numId="40">
    <w:abstractNumId w:val="128"/>
  </w:num>
  <w:num w:numId="41">
    <w:abstractNumId w:val="97"/>
  </w:num>
  <w:num w:numId="42">
    <w:abstractNumId w:val="109"/>
  </w:num>
  <w:num w:numId="43">
    <w:abstractNumId w:val="142"/>
  </w:num>
  <w:num w:numId="44">
    <w:abstractNumId w:val="86"/>
  </w:num>
  <w:num w:numId="45">
    <w:abstractNumId w:val="81"/>
  </w:num>
  <w:num w:numId="46">
    <w:abstractNumId w:val="93"/>
  </w:num>
  <w:num w:numId="47">
    <w:abstractNumId w:val="51"/>
  </w:num>
  <w:num w:numId="48">
    <w:abstractNumId w:val="25"/>
  </w:num>
  <w:num w:numId="49">
    <w:abstractNumId w:val="112"/>
  </w:num>
  <w:num w:numId="50">
    <w:abstractNumId w:val="54"/>
  </w:num>
  <w:num w:numId="51">
    <w:abstractNumId w:val="56"/>
  </w:num>
  <w:num w:numId="52">
    <w:abstractNumId w:val="62"/>
  </w:num>
  <w:num w:numId="53">
    <w:abstractNumId w:val="13"/>
  </w:num>
  <w:num w:numId="54">
    <w:abstractNumId w:val="80"/>
  </w:num>
  <w:num w:numId="55">
    <w:abstractNumId w:val="9"/>
  </w:num>
  <w:num w:numId="56">
    <w:abstractNumId w:val="63"/>
  </w:num>
  <w:num w:numId="57">
    <w:abstractNumId w:val="29"/>
  </w:num>
  <w:num w:numId="58">
    <w:abstractNumId w:val="105"/>
  </w:num>
  <w:num w:numId="59">
    <w:abstractNumId w:val="7"/>
  </w:num>
  <w:num w:numId="60">
    <w:abstractNumId w:val="70"/>
  </w:num>
  <w:num w:numId="61">
    <w:abstractNumId w:val="124"/>
  </w:num>
  <w:num w:numId="62">
    <w:abstractNumId w:val="90"/>
  </w:num>
  <w:num w:numId="63">
    <w:abstractNumId w:val="111"/>
  </w:num>
  <w:num w:numId="64">
    <w:abstractNumId w:val="108"/>
  </w:num>
  <w:num w:numId="65">
    <w:abstractNumId w:val="42"/>
  </w:num>
  <w:num w:numId="66">
    <w:abstractNumId w:val="52"/>
  </w:num>
  <w:num w:numId="67">
    <w:abstractNumId w:val="102"/>
  </w:num>
  <w:num w:numId="68">
    <w:abstractNumId w:val="46"/>
  </w:num>
  <w:num w:numId="69">
    <w:abstractNumId w:val="123"/>
  </w:num>
  <w:num w:numId="70">
    <w:abstractNumId w:val="64"/>
  </w:num>
  <w:num w:numId="71">
    <w:abstractNumId w:val="45"/>
  </w:num>
  <w:num w:numId="72">
    <w:abstractNumId w:val="85"/>
  </w:num>
  <w:num w:numId="73">
    <w:abstractNumId w:val="60"/>
  </w:num>
  <w:num w:numId="74">
    <w:abstractNumId w:val="14"/>
  </w:num>
  <w:num w:numId="75">
    <w:abstractNumId w:val="28"/>
  </w:num>
  <w:num w:numId="76">
    <w:abstractNumId w:val="138"/>
  </w:num>
  <w:num w:numId="77">
    <w:abstractNumId w:val="136"/>
  </w:num>
  <w:num w:numId="78">
    <w:abstractNumId w:val="107"/>
  </w:num>
  <w:num w:numId="79">
    <w:abstractNumId w:val="131"/>
  </w:num>
  <w:num w:numId="80">
    <w:abstractNumId w:val="72"/>
  </w:num>
  <w:num w:numId="81">
    <w:abstractNumId w:val="61"/>
  </w:num>
  <w:num w:numId="82">
    <w:abstractNumId w:val="89"/>
  </w:num>
  <w:num w:numId="83">
    <w:abstractNumId w:val="92"/>
  </w:num>
  <w:num w:numId="84">
    <w:abstractNumId w:val="106"/>
  </w:num>
  <w:num w:numId="85">
    <w:abstractNumId w:val="18"/>
  </w:num>
  <w:num w:numId="86">
    <w:abstractNumId w:val="41"/>
  </w:num>
  <w:num w:numId="87">
    <w:abstractNumId w:val="36"/>
  </w:num>
  <w:num w:numId="88">
    <w:abstractNumId w:val="32"/>
  </w:num>
  <w:num w:numId="89">
    <w:abstractNumId w:val="34"/>
  </w:num>
  <w:num w:numId="90">
    <w:abstractNumId w:val="148"/>
  </w:num>
  <w:num w:numId="91">
    <w:abstractNumId w:val="5"/>
  </w:num>
  <w:num w:numId="92">
    <w:abstractNumId w:val="38"/>
  </w:num>
  <w:num w:numId="93">
    <w:abstractNumId w:val="146"/>
  </w:num>
  <w:num w:numId="94">
    <w:abstractNumId w:val="67"/>
  </w:num>
  <w:num w:numId="95">
    <w:abstractNumId w:val="44"/>
  </w:num>
  <w:num w:numId="9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6"/>
  </w:num>
  <w:num w:numId="98">
    <w:abstractNumId w:val="6"/>
  </w:num>
  <w:num w:numId="99">
    <w:abstractNumId w:val="74"/>
  </w:num>
  <w:num w:numId="100">
    <w:abstractNumId w:val="98"/>
  </w:num>
  <w:num w:numId="101">
    <w:abstractNumId w:val="127"/>
  </w:num>
  <w:num w:numId="102">
    <w:abstractNumId w:val="17"/>
  </w:num>
  <w:num w:numId="103">
    <w:abstractNumId w:val="134"/>
  </w:num>
  <w:num w:numId="104">
    <w:abstractNumId w:val="12"/>
  </w:num>
  <w:num w:numId="105">
    <w:abstractNumId w:val="76"/>
  </w:num>
  <w:num w:numId="106">
    <w:abstractNumId w:val="135"/>
  </w:num>
  <w:num w:numId="107">
    <w:abstractNumId w:val="94"/>
  </w:num>
  <w:num w:numId="108">
    <w:abstractNumId w:val="10"/>
  </w:num>
  <w:num w:numId="109">
    <w:abstractNumId w:val="11"/>
  </w:num>
  <w:num w:numId="110">
    <w:abstractNumId w:val="58"/>
  </w:num>
  <w:num w:numId="111">
    <w:abstractNumId w:val="101"/>
  </w:num>
  <w:num w:numId="112">
    <w:abstractNumId w:val="16"/>
  </w:num>
  <w:num w:numId="113">
    <w:abstractNumId w:val="114"/>
  </w:num>
  <w:num w:numId="114">
    <w:abstractNumId w:val="77"/>
  </w:num>
  <w:num w:numId="115">
    <w:abstractNumId w:val="115"/>
  </w:num>
  <w:num w:numId="116">
    <w:abstractNumId w:val="132"/>
  </w:num>
  <w:num w:numId="117">
    <w:abstractNumId w:val="55"/>
  </w:num>
  <w:num w:numId="118">
    <w:abstractNumId w:val="147"/>
  </w:num>
  <w:num w:numId="119">
    <w:abstractNumId w:val="143"/>
  </w:num>
  <w:num w:numId="120">
    <w:abstractNumId w:val="104"/>
  </w:num>
  <w:num w:numId="121">
    <w:abstractNumId w:val="15"/>
  </w:num>
  <w:num w:numId="122">
    <w:abstractNumId w:val="23"/>
  </w:num>
  <w:num w:numId="123">
    <w:abstractNumId w:val="71"/>
  </w:num>
  <w:num w:numId="124">
    <w:abstractNumId w:val="96"/>
  </w:num>
  <w:num w:numId="125">
    <w:abstractNumId w:val="59"/>
  </w:num>
  <w:num w:numId="126">
    <w:abstractNumId w:val="116"/>
  </w:num>
  <w:num w:numId="127">
    <w:abstractNumId w:val="57"/>
  </w:num>
  <w:num w:numId="128">
    <w:abstractNumId w:val="95"/>
  </w:num>
  <w:num w:numId="129">
    <w:abstractNumId w:val="130"/>
  </w:num>
  <w:num w:numId="130">
    <w:abstractNumId w:val="24"/>
  </w:num>
  <w:num w:numId="131">
    <w:abstractNumId w:val="48"/>
  </w:num>
  <w:num w:numId="132">
    <w:abstractNumId w:val="150"/>
  </w:num>
  <w:num w:numId="133">
    <w:abstractNumId w:val="69"/>
  </w:num>
  <w:num w:numId="134">
    <w:abstractNumId w:val="50"/>
  </w:num>
  <w:num w:numId="135">
    <w:abstractNumId w:val="73"/>
  </w:num>
  <w:num w:numId="136">
    <w:abstractNumId w:val="37"/>
  </w:num>
  <w:num w:numId="137">
    <w:abstractNumId w:val="126"/>
  </w:num>
  <w:num w:numId="138">
    <w:abstractNumId w:val="100"/>
  </w:num>
  <w:num w:numId="139">
    <w:abstractNumId w:val="68"/>
  </w:num>
  <w:num w:numId="140">
    <w:abstractNumId w:val="151"/>
  </w:num>
  <w:num w:numId="141">
    <w:abstractNumId w:val="3"/>
  </w:num>
  <w:num w:numId="142">
    <w:abstractNumId w:val="78"/>
  </w:num>
  <w:num w:numId="143">
    <w:abstractNumId w:val="83"/>
  </w:num>
  <w:num w:numId="144">
    <w:abstractNumId w:val="47"/>
  </w:num>
  <w:num w:numId="145">
    <w:abstractNumId w:val="87"/>
  </w:num>
  <w:num w:numId="146">
    <w:abstractNumId w:val="30"/>
  </w:num>
  <w:num w:numId="147">
    <w:abstractNumId w:val="141"/>
  </w:num>
  <w:num w:numId="148">
    <w:abstractNumId w:val="21"/>
  </w:num>
  <w:num w:numId="149">
    <w:abstractNumId w:val="49"/>
  </w:num>
  <w:num w:numId="150">
    <w:abstractNumId w:val="122"/>
  </w:num>
  <w:num w:numId="151">
    <w:abstractNumId w:val="120"/>
  </w:num>
  <w:num w:numId="152">
    <w:abstractNumId w:val="66"/>
  </w:num>
  <w:num w:numId="153">
    <w:abstractNumId w:val="82"/>
  </w:num>
  <w:num w:numId="154">
    <w:abstractNumId w:val="83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8"/>
  </w:num>
  <w:num w:numId="156">
    <w:abstractNumId w:val="20"/>
  </w:num>
  <w:numIdMacAtCleanup w:val="153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ndrea Bergmannová">
    <w15:presenceInfo w15:providerId="None" w15:userId="Andrea Bergmannová"/>
  </w15:person>
  <w15:person w15:author="Miruška Hrabčáková">
    <w15:presenceInfo w15:providerId="None" w15:userId="Miruška Hrabčáková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6BC6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76DA5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177B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39EC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6DD8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4BCE"/>
    <w:rsid w:val="004C56E1"/>
    <w:rsid w:val="004C6D0F"/>
    <w:rsid w:val="004D06C6"/>
    <w:rsid w:val="004D18B5"/>
    <w:rsid w:val="004D23DF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82B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425E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1A9A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59EE"/>
    <w:rsid w:val="00757015"/>
    <w:rsid w:val="0076538E"/>
    <w:rsid w:val="00765FF0"/>
    <w:rsid w:val="00766352"/>
    <w:rsid w:val="0076683D"/>
    <w:rsid w:val="00770F15"/>
    <w:rsid w:val="00770FC3"/>
    <w:rsid w:val="00771200"/>
    <w:rsid w:val="00774120"/>
    <w:rsid w:val="0077430C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5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DAC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094C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3616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4CE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6ACB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B4DDF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828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D6F57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44FE7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2F3"/>
    <w:rsid w:val="00DD4726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E6A28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1567B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77D88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353B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0B20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136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132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E8AFEC"/>
  <w15:docId w15:val="{5BF1D9E4-BB17-4D0F-BFA6-0E4BDF8A6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  <w:style w:type="table" w:styleId="Strednmrieka3zvraznenie4">
    <w:name w:val="Medium Grid 3 Accent 4"/>
    <w:basedOn w:val="Normlnatabuka"/>
    <w:uiPriority w:val="69"/>
    <w:rsid w:val="00D44FE7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2C7E7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2C7E7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2C7E7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2C7E7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8E2F3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8E2F3" w:themeFill="accent4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5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YYY.sk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B09D7A2E40C346A67FA198FA39A683" ma:contentTypeVersion="0" ma:contentTypeDescription="Umožňuje vytvoriť nový dokument." ma:contentTypeScope="" ma:versionID="ff1d264fd39f2ddc8a4ad403948155f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F6E1A4-9195-4FAE-B89D-0B97CEB873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D22D6BF-5A90-46C8-8D3F-C17B06EA59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FBC49A6-BE07-4946-9428-4E92AC534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381</Words>
  <Characters>2172</Characters>
  <Application>Microsoft Office Word</Application>
  <DocSecurity>0</DocSecurity>
  <Lines>18</Lines>
  <Paragraphs>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2548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Miruška Hrabčáková</cp:lastModifiedBy>
  <cp:revision>19</cp:revision>
  <cp:lastPrinted>2006-02-10T13:19:00Z</cp:lastPrinted>
  <dcterms:created xsi:type="dcterms:W3CDTF">2015-06-03T12:51:00Z</dcterms:created>
  <dcterms:modified xsi:type="dcterms:W3CDTF">2018-12-13T09:40:00Z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0x010100C1B09D7A2E40C346A67FA198FA39A683</vt:lpwstr>
  </property>
</Properties>
</file>